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2CD" w:rsidRPr="009F6CAD" w:rsidRDefault="00D052CD" w:rsidP="00D052CD">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D052CD" w:rsidRPr="009F6CAD" w:rsidRDefault="00D052CD" w:rsidP="00D052CD">
      <w:pPr>
        <w:spacing w:after="0" w:line="240" w:lineRule="auto"/>
        <w:ind w:firstLine="284"/>
        <w:jc w:val="center"/>
        <w:rPr>
          <w:rFonts w:ascii="Times New Roman" w:eastAsia="Times New Roman" w:hAnsi="Times New Roman" w:cs="Times New Roman"/>
          <w:sz w:val="24"/>
          <w:szCs w:val="24"/>
          <w:lang w:eastAsia="ru-RU"/>
        </w:rPr>
      </w:pPr>
    </w:p>
    <w:p w:rsidR="00D052CD" w:rsidRPr="009F6CAD" w:rsidRDefault="00D052CD" w:rsidP="00D052CD">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D052CD" w:rsidRDefault="00D052CD" w:rsidP="00D052CD">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D052CD" w:rsidRPr="009F6CAD" w:rsidRDefault="00D052CD" w:rsidP="00D052CD">
      <w:pPr>
        <w:spacing w:after="0" w:line="240" w:lineRule="auto"/>
        <w:ind w:firstLine="284"/>
        <w:jc w:val="center"/>
        <w:rPr>
          <w:rFonts w:ascii="Times New Roman" w:eastAsia="Times New Roman" w:hAnsi="Times New Roman" w:cs="Times New Roman"/>
          <w:b/>
          <w:sz w:val="24"/>
          <w:szCs w:val="24"/>
          <w:lang w:eastAsia="ru-RU"/>
        </w:rPr>
      </w:pPr>
    </w:p>
    <w:p w:rsidR="00D052CD" w:rsidRPr="00EB2A2A" w:rsidRDefault="00D052CD" w:rsidP="00D052CD">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proofErr w:type="gramEnd"/>
      <w:r w:rsidRPr="00EB2A2A">
        <w:rPr>
          <w:rFonts w:ascii="Times New Roman" w:hAnsi="Times New Roman" w:cs="Times New Roman"/>
          <w:sz w:val="28"/>
          <w:szCs w:val="28"/>
        </w:rPr>
        <w:t xml:space="preserve">                                                             УТВЕРЖДЕНА</w:t>
      </w:r>
    </w:p>
    <w:p w:rsidR="00D052CD" w:rsidRPr="00EB2A2A" w:rsidRDefault="00D052CD" w:rsidP="00D052CD">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D052CD" w:rsidRPr="00EB2A2A" w:rsidRDefault="00D052CD" w:rsidP="00D052CD">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D052CD" w:rsidRPr="00D052CD" w:rsidRDefault="00D052CD" w:rsidP="00D052CD">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D53CE6" w:rsidRPr="00D53CE6" w:rsidRDefault="00D53CE6" w:rsidP="00D53CE6">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9"/>
          <w:szCs w:val="39"/>
          <w:lang w:eastAsia="ru-RU"/>
        </w:rPr>
      </w:pPr>
      <w:r w:rsidRPr="00D53CE6">
        <w:rPr>
          <w:rFonts w:ascii="Times New Roman" w:eastAsia="Times New Roman" w:hAnsi="Times New Roman" w:cs="Times New Roman"/>
          <w:b/>
          <w:bCs/>
          <w:color w:val="1E2120"/>
          <w:sz w:val="39"/>
          <w:szCs w:val="39"/>
          <w:lang w:eastAsia="ru-RU"/>
        </w:rPr>
        <w:t>Должностная инструкция</w:t>
      </w:r>
      <w:r w:rsidRPr="00D53CE6">
        <w:rPr>
          <w:rFonts w:ascii="Times New Roman" w:eastAsia="Times New Roman" w:hAnsi="Times New Roman" w:cs="Times New Roman"/>
          <w:b/>
          <w:bCs/>
          <w:color w:val="1E2120"/>
          <w:sz w:val="39"/>
          <w:szCs w:val="39"/>
          <w:lang w:eastAsia="ru-RU"/>
        </w:rPr>
        <w:br/>
        <w:t xml:space="preserve">учителя английского языка по </w:t>
      </w:r>
      <w:proofErr w:type="spellStart"/>
      <w:r w:rsidRPr="00D53CE6">
        <w:rPr>
          <w:rFonts w:ascii="Times New Roman" w:eastAsia="Times New Roman" w:hAnsi="Times New Roman" w:cs="Times New Roman"/>
          <w:b/>
          <w:bCs/>
          <w:color w:val="1E2120"/>
          <w:sz w:val="39"/>
          <w:szCs w:val="39"/>
          <w:lang w:eastAsia="ru-RU"/>
        </w:rPr>
        <w:t>профстандарту</w:t>
      </w:r>
      <w:proofErr w:type="spellEnd"/>
    </w:p>
    <w:p w:rsidR="00D53CE6" w:rsidRPr="00D53CE6" w:rsidRDefault="00D53CE6" w:rsidP="00D53C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53CE6">
        <w:rPr>
          <w:rFonts w:ascii="Times New Roman" w:eastAsia="Times New Roman" w:hAnsi="Times New Roman" w:cs="Times New Roman"/>
          <w:b/>
          <w:bCs/>
          <w:color w:val="1E2120"/>
          <w:sz w:val="30"/>
          <w:szCs w:val="30"/>
          <w:lang w:eastAsia="ru-RU"/>
        </w:rPr>
        <w:t>1. Общие положения</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1.1. Настоящая </w:t>
      </w:r>
      <w:r w:rsidRPr="00D53CE6">
        <w:rPr>
          <w:rFonts w:ascii="inherit" w:eastAsia="Times New Roman" w:hAnsi="inherit" w:cs="Times New Roman"/>
          <w:b/>
          <w:bCs/>
          <w:color w:val="1E2120"/>
          <w:sz w:val="27"/>
          <w:szCs w:val="27"/>
          <w:bdr w:val="none" w:sz="0" w:space="0" w:color="auto" w:frame="1"/>
          <w:lang w:eastAsia="ru-RU"/>
        </w:rPr>
        <w:t>должностная инструкция учителя английского языка</w:t>
      </w:r>
      <w:r w:rsidRPr="00D53CE6">
        <w:rPr>
          <w:rFonts w:ascii="Times New Roman" w:eastAsia="Times New Roman" w:hAnsi="Times New Roman" w:cs="Times New Roman"/>
          <w:color w:val="1E2120"/>
          <w:sz w:val="27"/>
          <w:szCs w:val="27"/>
          <w:lang w:eastAsia="ru-RU"/>
        </w:rPr>
        <w:t> разработана на основании </w:t>
      </w:r>
      <w:r w:rsidRPr="00D53CE6">
        <w:rPr>
          <w:rFonts w:ascii="inherit" w:eastAsia="Times New Roman" w:hAnsi="inherit" w:cs="Times New Roman"/>
          <w:b/>
          <w:bCs/>
          <w:color w:val="1E2120"/>
          <w:sz w:val="27"/>
          <w:szCs w:val="27"/>
          <w:bdr w:val="none" w:sz="0" w:space="0" w:color="auto" w:frame="1"/>
          <w:lang w:eastAsia="ru-RU"/>
        </w:rPr>
        <w:t>Профессионального стандарта 01.001 «Педагог</w:t>
      </w:r>
      <w:r w:rsidRPr="00D53CE6">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«Об образовании в Российской Федерации» от 29.12.2012г № 273-ФЗ с изменениями </w:t>
      </w:r>
      <w:r w:rsidRPr="00D53CE6">
        <w:rPr>
          <w:rFonts w:ascii="inherit" w:eastAsia="Times New Roman" w:hAnsi="inherit" w:cs="Times New Roman"/>
          <w:b/>
          <w:bCs/>
          <w:color w:val="1E2120"/>
          <w:sz w:val="27"/>
          <w:szCs w:val="27"/>
          <w:bdr w:val="none" w:sz="0" w:space="0" w:color="auto" w:frame="1"/>
          <w:lang w:eastAsia="ru-RU"/>
        </w:rPr>
        <w:t>от 28 декабря 2024 года</w:t>
      </w:r>
      <w:r w:rsidRPr="00D53CE6">
        <w:rPr>
          <w:rFonts w:ascii="Times New Roman" w:eastAsia="Times New Roman" w:hAnsi="Times New Roman" w:cs="Times New Roman"/>
          <w:color w:val="1E2120"/>
          <w:sz w:val="27"/>
          <w:szCs w:val="27"/>
          <w:lang w:eastAsia="ru-RU"/>
        </w:rPr>
        <w:t>; требованиями </w:t>
      </w:r>
      <w:r w:rsidRPr="00D53CE6">
        <w:rPr>
          <w:rFonts w:ascii="inherit" w:eastAsia="Times New Roman" w:hAnsi="inherit" w:cs="Times New Roman"/>
          <w:b/>
          <w:bCs/>
          <w:color w:val="1E2120"/>
          <w:sz w:val="27"/>
          <w:szCs w:val="27"/>
          <w:bdr w:val="none" w:sz="0" w:space="0" w:color="auto" w:frame="1"/>
          <w:lang w:eastAsia="ru-RU"/>
        </w:rPr>
        <w:t>ФГОС</w:t>
      </w:r>
      <w:r w:rsidRPr="00D53CE6">
        <w:rPr>
          <w:rFonts w:ascii="Times New Roman" w:eastAsia="Times New Roman" w:hAnsi="Times New Roman" w:cs="Times New Roman"/>
          <w:color w:val="1E2120"/>
          <w:sz w:val="27"/>
          <w:szCs w:val="27"/>
          <w:lang w:eastAsia="ru-RU"/>
        </w:rPr>
        <w:t xml:space="preserve"> НОО и ООО, утвержденных соответственно Приказами </w:t>
      </w:r>
      <w:proofErr w:type="spellStart"/>
      <w:r w:rsidRPr="00D53CE6">
        <w:rPr>
          <w:rFonts w:ascii="Times New Roman" w:eastAsia="Times New Roman" w:hAnsi="Times New Roman" w:cs="Times New Roman"/>
          <w:color w:val="1E2120"/>
          <w:sz w:val="27"/>
          <w:szCs w:val="27"/>
          <w:lang w:eastAsia="ru-RU"/>
        </w:rPr>
        <w:t>Минпросвещения</w:t>
      </w:r>
      <w:proofErr w:type="spellEnd"/>
      <w:r w:rsidRPr="00D53CE6">
        <w:rPr>
          <w:rFonts w:ascii="Times New Roman" w:eastAsia="Times New Roman" w:hAnsi="Times New Roman" w:cs="Times New Roman"/>
          <w:color w:val="1E2120"/>
          <w:sz w:val="27"/>
          <w:szCs w:val="27"/>
          <w:lang w:eastAsia="ru-RU"/>
        </w:rPr>
        <w:t xml:space="preserve"> России №286 и №287 от 31 мая 2021 года с изменениями от 22 января 2024 года, ФГОС СОО, утвержденного Приказом </w:t>
      </w:r>
      <w:proofErr w:type="spellStart"/>
      <w:r w:rsidRPr="00D53CE6">
        <w:rPr>
          <w:rFonts w:ascii="Times New Roman" w:eastAsia="Times New Roman" w:hAnsi="Times New Roman" w:cs="Times New Roman"/>
          <w:color w:val="1E2120"/>
          <w:sz w:val="27"/>
          <w:szCs w:val="27"/>
          <w:lang w:eastAsia="ru-RU"/>
        </w:rPr>
        <w:t>Минобрнауки</w:t>
      </w:r>
      <w:proofErr w:type="spellEnd"/>
      <w:r w:rsidRPr="00D53CE6">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нормами </w:t>
      </w:r>
      <w:r w:rsidRPr="00D53CE6">
        <w:rPr>
          <w:rFonts w:ascii="inherit" w:eastAsia="Times New Roman" w:hAnsi="inherit" w:cs="Times New Roman"/>
          <w:i/>
          <w:iCs/>
          <w:color w:val="1E2120"/>
          <w:sz w:val="27"/>
          <w:szCs w:val="27"/>
          <w:bdr w:val="none" w:sz="0" w:space="0" w:color="auto" w:frame="1"/>
          <w:lang w:eastAsia="ru-RU"/>
        </w:rPr>
        <w:t>СП 2.4.3648-20</w:t>
      </w:r>
      <w:r w:rsidRPr="00D53CE6">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Трудовым кодексом РФ и другими нормативными актами, регулирующими трудовые отношения между работником и работодателем.</w:t>
      </w:r>
      <w:r w:rsidRPr="00D53CE6">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D53CE6">
        <w:rPr>
          <w:rFonts w:ascii="Times New Roman" w:eastAsia="Times New Roman" w:hAnsi="Times New Roman" w:cs="Times New Roman"/>
          <w:color w:val="1E2120"/>
          <w:sz w:val="27"/>
          <w:szCs w:val="27"/>
          <w:lang w:eastAsia="ru-RU"/>
        </w:rPr>
        <w:t>профстандарту</w:t>
      </w:r>
      <w:proofErr w:type="spellEnd"/>
      <w:r w:rsidRPr="00D53CE6">
        <w:rPr>
          <w:rFonts w:ascii="Times New Roman" w:eastAsia="Times New Roman" w:hAnsi="Times New Roman" w:cs="Times New Roman"/>
          <w:color w:val="1E2120"/>
          <w:sz w:val="27"/>
          <w:szCs w:val="27"/>
          <w:lang w:eastAsia="ru-RU"/>
        </w:rPr>
        <w:t xml:space="preserve"> и ФГОС определяет перечень трудовых функций и обязанностей учителя английского языка в школе, а также его права, ответственность и взаимоотношения по должности в коллективе общеобразовательной организации.</w:t>
      </w:r>
      <w:r w:rsidRPr="00D53CE6">
        <w:rPr>
          <w:rFonts w:ascii="Times New Roman" w:eastAsia="Times New Roman" w:hAnsi="Times New Roman" w:cs="Times New Roman"/>
          <w:color w:val="1E2120"/>
          <w:sz w:val="27"/>
          <w:szCs w:val="27"/>
          <w:lang w:eastAsia="ru-RU"/>
        </w:rPr>
        <w:br/>
        <w:t>1.3. Учитель английского языка принимается на работу и освобождается от должности директором в соответствии с требованиями Трудового Кодекса Российской Федерации.</w:t>
      </w:r>
      <w:r w:rsidRPr="00D53CE6">
        <w:rPr>
          <w:rFonts w:ascii="Times New Roman" w:eastAsia="Times New Roman" w:hAnsi="Times New Roman" w:cs="Times New Roman"/>
          <w:color w:val="1E2120"/>
          <w:sz w:val="27"/>
          <w:szCs w:val="27"/>
          <w:lang w:eastAsia="ru-RU"/>
        </w:rPr>
        <w:br/>
        <w:t xml:space="preserve">1.4. Учитель английского языка непосредственно подчиняется заместителю </w:t>
      </w:r>
      <w:r w:rsidRPr="00D53CE6">
        <w:rPr>
          <w:rFonts w:ascii="Times New Roman" w:eastAsia="Times New Roman" w:hAnsi="Times New Roman" w:cs="Times New Roman"/>
          <w:color w:val="1E2120"/>
          <w:sz w:val="27"/>
          <w:szCs w:val="27"/>
          <w:lang w:eastAsia="ru-RU"/>
        </w:rPr>
        <w:lastRenderedPageBreak/>
        <w:t>директора по учебно-воспитательной работе.</w:t>
      </w:r>
      <w:r w:rsidRPr="00D53CE6">
        <w:rPr>
          <w:rFonts w:ascii="Times New Roman" w:eastAsia="Times New Roman" w:hAnsi="Times New Roman" w:cs="Times New Roman"/>
          <w:color w:val="1E2120"/>
          <w:sz w:val="27"/>
          <w:szCs w:val="27"/>
          <w:lang w:eastAsia="ru-RU"/>
        </w:rPr>
        <w:br/>
        <w:t>1.5. </w:t>
      </w:r>
      <w:ins w:id="0" w:author="Unknown">
        <w:r w:rsidRPr="00D53CE6">
          <w:rPr>
            <w:rFonts w:ascii="Times New Roman" w:eastAsia="Times New Roman" w:hAnsi="Times New Roman" w:cs="Times New Roman"/>
            <w:color w:val="1E2120"/>
            <w:sz w:val="27"/>
            <w:szCs w:val="27"/>
            <w:u w:val="single"/>
            <w:bdr w:val="none" w:sz="0" w:space="0" w:color="auto" w:frame="1"/>
            <w:lang w:eastAsia="ru-RU"/>
          </w:rPr>
          <w:t>На должность учителя английского языка принимается лицо:</w:t>
        </w:r>
      </w:ins>
    </w:p>
    <w:p w:rsidR="00D53CE6" w:rsidRPr="00D53CE6" w:rsidRDefault="00D53CE6" w:rsidP="00D53CE6">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«Английский язык»,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D53CE6" w:rsidRPr="00D53CE6" w:rsidRDefault="00D53CE6" w:rsidP="00D53CE6">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без предъявления требований к стажу работы;</w:t>
      </w:r>
    </w:p>
    <w:p w:rsidR="00D53CE6" w:rsidRPr="00D53CE6" w:rsidRDefault="00D53CE6" w:rsidP="00D53CE6">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D53CE6" w:rsidRPr="00D53CE6" w:rsidRDefault="00D53CE6" w:rsidP="00D53CE6">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1.6.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D53CE6">
        <w:rPr>
          <w:rFonts w:ascii="Times New Roman" w:eastAsia="Times New Roman" w:hAnsi="Times New Roman" w:cs="Times New Roman"/>
          <w:color w:val="1E2120"/>
          <w:sz w:val="27"/>
          <w:szCs w:val="27"/>
          <w:lang w:eastAsia="ru-RU"/>
        </w:rPr>
        <w:br/>
        <w:t xml:space="preserve">1.7. В своей деятельности учитель английского языка руководствуется должностной инструкцией, составленной в соответствии с </w:t>
      </w:r>
      <w:proofErr w:type="spellStart"/>
      <w:r w:rsidRPr="00D53CE6">
        <w:rPr>
          <w:rFonts w:ascii="Times New Roman" w:eastAsia="Times New Roman" w:hAnsi="Times New Roman" w:cs="Times New Roman"/>
          <w:color w:val="1E2120"/>
          <w:sz w:val="27"/>
          <w:szCs w:val="27"/>
          <w:lang w:eastAsia="ru-RU"/>
        </w:rPr>
        <w:t>профстандартом</w:t>
      </w:r>
      <w:proofErr w:type="spellEnd"/>
      <w:r w:rsidRPr="00D53CE6">
        <w:rPr>
          <w:rFonts w:ascii="Times New Roman" w:eastAsia="Times New Roman" w:hAnsi="Times New Roman" w:cs="Times New Roman"/>
          <w:color w:val="1E2120"/>
          <w:sz w:val="27"/>
          <w:szCs w:val="27"/>
          <w:lang w:eastAsia="ru-RU"/>
        </w:rPr>
        <w:t xml:space="preserve"> и ФГОС,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Федеральным государственным образовательным стандартом начального, основного и среднего общего образования (ФГОС НОО, ФГОС ООО и СОО);</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Федеральными основными образовательными программами (</w:t>
      </w:r>
      <w:r w:rsidRPr="00D53CE6">
        <w:rPr>
          <w:rFonts w:ascii="inherit" w:eastAsia="Times New Roman" w:hAnsi="inherit" w:cs="Times New Roman"/>
          <w:b/>
          <w:bCs/>
          <w:color w:val="1E2120"/>
          <w:sz w:val="27"/>
          <w:szCs w:val="27"/>
          <w:bdr w:val="none" w:sz="0" w:space="0" w:color="auto" w:frame="1"/>
          <w:lang w:eastAsia="ru-RU"/>
        </w:rPr>
        <w:t>ФООП</w:t>
      </w:r>
      <w:r w:rsidRPr="00D53CE6">
        <w:rPr>
          <w:rFonts w:ascii="Times New Roman" w:eastAsia="Times New Roman" w:hAnsi="Times New Roman" w:cs="Times New Roman"/>
          <w:color w:val="1E2120"/>
          <w:sz w:val="27"/>
          <w:szCs w:val="27"/>
          <w:lang w:eastAsia="ru-RU"/>
        </w:rPr>
        <w:t>);</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D53CE6" w:rsidRPr="00D052CD" w:rsidRDefault="00D052CD"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D53CE6" w:rsidRPr="00D052CD">
          <w:rPr>
            <w:rFonts w:ascii="Times New Roman" w:eastAsia="Times New Roman" w:hAnsi="Times New Roman" w:cs="Times New Roman"/>
            <w:sz w:val="27"/>
            <w:szCs w:val="27"/>
            <w:u w:val="single"/>
            <w:bdr w:val="none" w:sz="0" w:space="0" w:color="auto" w:frame="1"/>
            <w:lang w:eastAsia="ru-RU"/>
          </w:rPr>
          <w:t>инструкцией по охране труда для учителя английского языка</w:t>
        </w:r>
      </w:hyperlink>
      <w:r w:rsidR="00D53CE6" w:rsidRPr="00D052CD">
        <w:rPr>
          <w:rFonts w:ascii="Times New Roman" w:eastAsia="Times New Roman" w:hAnsi="Times New Roman" w:cs="Times New Roman"/>
          <w:sz w:val="27"/>
          <w:szCs w:val="27"/>
          <w:lang w:eastAsia="ru-RU"/>
        </w:rPr>
        <w:t>;</w:t>
      </w:r>
    </w:p>
    <w:p w:rsidR="00D53CE6" w:rsidRPr="00D53CE6" w:rsidRDefault="00D53CE6" w:rsidP="00D53CE6">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Конвенцией ООН о правах ребенка.</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1.8. </w:t>
      </w:r>
      <w:ins w:id="1" w:author="Unknown">
        <w:r w:rsidRPr="00D53CE6">
          <w:rPr>
            <w:rFonts w:ascii="Times New Roman" w:eastAsia="Times New Roman" w:hAnsi="Times New Roman" w:cs="Times New Roman"/>
            <w:color w:val="1E2120"/>
            <w:sz w:val="27"/>
            <w:szCs w:val="27"/>
            <w:u w:val="single"/>
            <w:bdr w:val="none" w:sz="0" w:space="0" w:color="auto" w:frame="1"/>
            <w:lang w:eastAsia="ru-RU"/>
          </w:rPr>
          <w:t>Учитель английского языка должен знать:</w:t>
        </w:r>
      </w:ins>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требования ФГОС НОО, ООО и СОО к преподаванию английского языка, рекомендации по внедрению ФГОС в общеобразовательной организации;</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преподаваемый предмет «Английский язык» в пределах требований ФГОС и Федеральных образовательных программ начального, основного и среднего общего образования (ФОП НОО, ФОП ООО и СОО), его истории и места в мировой культуре и науке;</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способы обучения английскому языку и их дидактические возможности</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D53CE6">
        <w:rPr>
          <w:rFonts w:ascii="Times New Roman" w:eastAsia="Times New Roman" w:hAnsi="Times New Roman" w:cs="Times New Roman"/>
          <w:color w:val="1E2120"/>
          <w:sz w:val="27"/>
          <w:szCs w:val="27"/>
          <w:lang w:eastAsia="ru-RU"/>
        </w:rPr>
        <w:t>компетентностного</w:t>
      </w:r>
      <w:proofErr w:type="spellEnd"/>
      <w:r w:rsidRPr="00D53CE6">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основные принципы </w:t>
      </w:r>
      <w:proofErr w:type="spellStart"/>
      <w:r w:rsidRPr="00D53CE6">
        <w:rPr>
          <w:rFonts w:ascii="Times New Roman" w:eastAsia="Times New Roman" w:hAnsi="Times New Roman" w:cs="Times New Roman"/>
          <w:color w:val="1E2120"/>
          <w:sz w:val="27"/>
          <w:szCs w:val="27"/>
          <w:lang w:eastAsia="ru-RU"/>
        </w:rPr>
        <w:t>деятельностного</w:t>
      </w:r>
      <w:proofErr w:type="spellEnd"/>
      <w:r w:rsidRPr="00D53CE6">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Федеральные рабочие программы (ФРП) по учебному предмету «Английский язык» соответствующего уровня общего образования и методику обучения английскому языку;</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учебники по английскому языку, отвечающие положениям ФГОС начального, основного и среднего общего образования;</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теорию и методику преподавания английского языка;</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теория и технологии учета </w:t>
      </w:r>
      <w:proofErr w:type="gramStart"/>
      <w:r w:rsidRPr="00D53CE6">
        <w:rPr>
          <w:rFonts w:ascii="Times New Roman" w:eastAsia="Times New Roman" w:hAnsi="Times New Roman" w:cs="Times New Roman"/>
          <w:color w:val="1E2120"/>
          <w:sz w:val="27"/>
          <w:szCs w:val="27"/>
          <w:lang w:eastAsia="ru-RU"/>
        </w:rPr>
        <w:t>возрастных особенностей</w:t>
      </w:r>
      <w:proofErr w:type="gramEnd"/>
      <w:r w:rsidRPr="00D53CE6">
        <w:rPr>
          <w:rFonts w:ascii="Times New Roman" w:eastAsia="Times New Roman" w:hAnsi="Times New Roman" w:cs="Times New Roman"/>
          <w:color w:val="1E2120"/>
          <w:sz w:val="27"/>
          <w:szCs w:val="27"/>
          <w:lang w:eastAsia="ru-RU"/>
        </w:rPr>
        <w:t xml:space="preserve"> обучающихся;</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социально-психологические особенности и закономерности развития детско-взрослых сообществ;</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основы </w:t>
      </w:r>
      <w:proofErr w:type="spellStart"/>
      <w:r w:rsidRPr="00D53CE6">
        <w:rPr>
          <w:rFonts w:ascii="Times New Roman" w:eastAsia="Times New Roman" w:hAnsi="Times New Roman" w:cs="Times New Roman"/>
          <w:color w:val="1E2120"/>
          <w:sz w:val="27"/>
          <w:szCs w:val="27"/>
          <w:lang w:eastAsia="ru-RU"/>
        </w:rPr>
        <w:t>психодидактики</w:t>
      </w:r>
      <w:proofErr w:type="spellEnd"/>
      <w:r w:rsidRPr="00D53CE6">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основы экологии, экономики, социологии;</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навыки работы с текстовыми редакторами, презентациями, электронной почтой и браузерами, компьютером, принтером и мультимедийным оборудованием;</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английского языка, и их дидактические возможности;</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требования к оснащению и оборудованию учебных кабинетов английского языка;</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D53CE6" w:rsidRPr="00D53CE6" w:rsidRDefault="00D53CE6" w:rsidP="00D53CE6">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1.9. </w:t>
      </w:r>
      <w:ins w:id="2" w:author="Unknown">
        <w:r w:rsidRPr="00D53CE6">
          <w:rPr>
            <w:rFonts w:ascii="Times New Roman" w:eastAsia="Times New Roman" w:hAnsi="Times New Roman" w:cs="Times New Roman"/>
            <w:color w:val="1E2120"/>
            <w:sz w:val="27"/>
            <w:szCs w:val="27"/>
            <w:u w:val="single"/>
            <w:bdr w:val="none" w:sz="0" w:space="0" w:color="auto" w:frame="1"/>
            <w:lang w:eastAsia="ru-RU"/>
          </w:rPr>
          <w:t>Учитель английского языка должен уметь:</w:t>
        </w:r>
      </w:ins>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проводить учебные занятия по английскому языку,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ФООП;</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разрабатывать рабочие программы по английскому языку на основе Федеральной рабочей программы (ФРП) по учебному предмету «Английский язык» соответствующего уровня общего образования и обеспечивать их выполнение;</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образовательной деятельности, включая информационные, а также цифровые образовательные ресурсы;</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и исследовательскую;</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английскому языку с практикой, обсуждать с учениками актуальные события современности;</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образовательной деятельности;</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основного и среднего общего образования;</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организовывать различные виды внеурочной деятельности по английскому языку;</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английского языка),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D53CE6">
        <w:rPr>
          <w:rFonts w:ascii="Times New Roman" w:eastAsia="Times New Roman" w:hAnsi="Times New Roman" w:cs="Times New Roman"/>
          <w:color w:val="1E2120"/>
          <w:sz w:val="27"/>
          <w:szCs w:val="27"/>
          <w:lang w:eastAsia="ru-RU"/>
        </w:rPr>
        <w:t>тьюторов</w:t>
      </w:r>
      <w:proofErr w:type="spellEnd"/>
      <w:r w:rsidRPr="00D53CE6">
        <w:rPr>
          <w:rFonts w:ascii="Times New Roman" w:eastAsia="Times New Roman" w:hAnsi="Times New Roman" w:cs="Times New Roman"/>
          <w:color w:val="1E2120"/>
          <w:sz w:val="27"/>
          <w:szCs w:val="27"/>
          <w:lang w:eastAsia="ru-RU"/>
        </w:rPr>
        <w:t>;</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обеспечивать коммуникативную и учебную "включенности" всех учащихся класса в образовательную деятельность;</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находить ценностный аспект учебного знания, обеспечивать его понимание обучающимися;</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D53CE6" w:rsidRPr="00D53CE6" w:rsidRDefault="00D53CE6" w:rsidP="00D53CE6">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владеть </w:t>
      </w:r>
      <w:proofErr w:type="spellStart"/>
      <w:r w:rsidRPr="00D53CE6">
        <w:rPr>
          <w:rFonts w:ascii="Times New Roman" w:eastAsia="Times New Roman" w:hAnsi="Times New Roman" w:cs="Times New Roman"/>
          <w:color w:val="1E2120"/>
          <w:sz w:val="27"/>
          <w:szCs w:val="27"/>
          <w:lang w:eastAsia="ru-RU"/>
        </w:rPr>
        <w:t>общепользовательской</w:t>
      </w:r>
      <w:proofErr w:type="spellEnd"/>
      <w:r w:rsidRPr="00D53CE6">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D53CE6" w:rsidRPr="00D052CD"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1.10. Педагог должен быть ознакомлен с должностной инструкцией учителя английского языка, разработанной с учетом </w:t>
      </w:r>
      <w:proofErr w:type="spellStart"/>
      <w:r w:rsidRPr="00D53CE6">
        <w:rPr>
          <w:rFonts w:ascii="Times New Roman" w:eastAsia="Times New Roman" w:hAnsi="Times New Roman" w:cs="Times New Roman"/>
          <w:color w:val="1E2120"/>
          <w:sz w:val="27"/>
          <w:szCs w:val="27"/>
          <w:lang w:eastAsia="ru-RU"/>
        </w:rPr>
        <w:t>профстандарта</w:t>
      </w:r>
      <w:proofErr w:type="spellEnd"/>
      <w:r w:rsidRPr="00D53CE6">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пожарной безопасности, правила личной гигиены и гигиены труда.</w:t>
      </w:r>
      <w:r w:rsidRPr="00D53CE6">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D53CE6">
        <w:rPr>
          <w:rFonts w:ascii="Times New Roman" w:eastAsia="Times New Roman" w:hAnsi="Times New Roman" w:cs="Times New Roman"/>
          <w:color w:val="1E2120"/>
          <w:sz w:val="27"/>
          <w:szCs w:val="27"/>
          <w:lang w:eastAsia="ru-RU"/>
        </w:rPr>
        <w:br/>
        <w:t>1.12. Учителю английского языка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D53CE6" w:rsidRPr="00D53CE6" w:rsidRDefault="00D53CE6" w:rsidP="00D53C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53CE6">
        <w:rPr>
          <w:rFonts w:ascii="Times New Roman" w:eastAsia="Times New Roman" w:hAnsi="Times New Roman" w:cs="Times New Roman"/>
          <w:b/>
          <w:bCs/>
          <w:color w:val="1E2120"/>
          <w:sz w:val="30"/>
          <w:szCs w:val="30"/>
          <w:lang w:eastAsia="ru-RU"/>
        </w:rPr>
        <w:t>2. Трудовые функции</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английского языка являются:</w:t>
      </w:r>
      <w:r w:rsidRPr="00D53CE6">
        <w:rPr>
          <w:rFonts w:ascii="Times New Roman" w:eastAsia="Times New Roman" w:hAnsi="Times New Roman" w:cs="Times New Roman"/>
          <w:color w:val="1E2120"/>
          <w:sz w:val="27"/>
          <w:szCs w:val="27"/>
          <w:lang w:eastAsia="ru-RU"/>
        </w:rPr>
        <w:br/>
        <w:t>2.1. </w:t>
      </w:r>
      <w:ins w:id="3" w:author="Unknown">
        <w:r w:rsidRPr="00D53CE6">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D53CE6">
        <w:rPr>
          <w:rFonts w:ascii="Times New Roman" w:eastAsia="Times New Roman" w:hAnsi="Times New Roman" w:cs="Times New Roman"/>
          <w:color w:val="1E2120"/>
          <w:sz w:val="27"/>
          <w:szCs w:val="27"/>
          <w:lang w:eastAsia="ru-RU"/>
        </w:rPr>
        <w:br/>
        <w:t>2.1.1. Общепедагогическая функция. Обучение.</w:t>
      </w:r>
      <w:r w:rsidRPr="00D53CE6">
        <w:rPr>
          <w:rFonts w:ascii="Times New Roman" w:eastAsia="Times New Roman" w:hAnsi="Times New Roman" w:cs="Times New Roman"/>
          <w:color w:val="1E2120"/>
          <w:sz w:val="27"/>
          <w:szCs w:val="27"/>
          <w:lang w:eastAsia="ru-RU"/>
        </w:rPr>
        <w:br/>
        <w:t>2.1.2. Воспитательная деятельность.</w:t>
      </w:r>
      <w:r w:rsidRPr="00D53CE6">
        <w:rPr>
          <w:rFonts w:ascii="Times New Roman" w:eastAsia="Times New Roman" w:hAnsi="Times New Roman" w:cs="Times New Roman"/>
          <w:color w:val="1E2120"/>
          <w:sz w:val="27"/>
          <w:szCs w:val="27"/>
          <w:lang w:eastAsia="ru-RU"/>
        </w:rPr>
        <w:br/>
        <w:t>2.1.3. Развивающая деятельность.</w:t>
      </w:r>
      <w:r w:rsidRPr="00D53CE6">
        <w:rPr>
          <w:rFonts w:ascii="Times New Roman" w:eastAsia="Times New Roman" w:hAnsi="Times New Roman" w:cs="Times New Roman"/>
          <w:color w:val="1E2120"/>
          <w:sz w:val="27"/>
          <w:szCs w:val="27"/>
          <w:lang w:eastAsia="ru-RU"/>
        </w:rPr>
        <w:br/>
        <w:t>2.2. </w:t>
      </w:r>
      <w:ins w:id="4" w:author="Unknown">
        <w:r w:rsidRPr="00D53CE6">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D53CE6">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образовательной программы начального общего образования.</w:t>
      </w:r>
      <w:r w:rsidRPr="00D53CE6">
        <w:rPr>
          <w:rFonts w:ascii="Times New Roman" w:eastAsia="Times New Roman" w:hAnsi="Times New Roman" w:cs="Times New Roman"/>
          <w:color w:val="1E2120"/>
          <w:sz w:val="27"/>
          <w:szCs w:val="27"/>
          <w:lang w:eastAsia="ru-RU"/>
        </w:rPr>
        <w:br/>
        <w:t>2.2.2. Педагогическая деятельность по реализации образовательных программ основного и среднего общего образования.</w:t>
      </w:r>
      <w:r w:rsidRPr="00D53CE6">
        <w:rPr>
          <w:rFonts w:ascii="Times New Roman" w:eastAsia="Times New Roman" w:hAnsi="Times New Roman" w:cs="Times New Roman"/>
          <w:color w:val="1E2120"/>
          <w:sz w:val="27"/>
          <w:szCs w:val="27"/>
          <w:lang w:eastAsia="ru-RU"/>
        </w:rPr>
        <w:br/>
        <w:t>2.2.3. Предметное обучение. Английский язык.</w:t>
      </w:r>
    </w:p>
    <w:p w:rsidR="00D53CE6" w:rsidRPr="00D53CE6" w:rsidRDefault="00D53CE6" w:rsidP="00D53C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53CE6">
        <w:rPr>
          <w:rFonts w:ascii="Times New Roman" w:eastAsia="Times New Roman" w:hAnsi="Times New Roman" w:cs="Times New Roman"/>
          <w:b/>
          <w:bCs/>
          <w:color w:val="1E2120"/>
          <w:sz w:val="30"/>
          <w:szCs w:val="30"/>
          <w:lang w:eastAsia="ru-RU"/>
        </w:rPr>
        <w:t>3. Должностные обязанности учителя английского языка</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3.1. </w:t>
      </w:r>
      <w:ins w:id="5" w:author="Unknown">
        <w:r w:rsidRPr="00D53CE6">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начального, основного и среднего общего образования;</w:t>
      </w:r>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разрабатывает и реализует рабочие программы по английскому языку на основе Федеральных рабочих программ (ФРП) соответствующего уровня образования;</w:t>
      </w:r>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английскому языку;</w:t>
      </w:r>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учебному предмету «Английский язык» в соответствии с ФОП НОО, ООО и СОО;</w:t>
      </w:r>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 (ИКТ);</w:t>
      </w:r>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у детей мотивацию к обучению;</w:t>
      </w:r>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D53CE6" w:rsidRPr="00D53CE6" w:rsidRDefault="00D53CE6" w:rsidP="00D53CE6">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проводит контрольно-оценочную работу при обучении с применением новейших методов оценки в условиях ИКТ (ведение электронной документации, в том числе электронного журнала и дневников).</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3.2. </w:t>
      </w:r>
      <w:ins w:id="6" w:author="Unknown">
        <w:r w:rsidRPr="00D53C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D53CE6" w:rsidRPr="00D53CE6" w:rsidRDefault="00D53CE6" w:rsidP="00D53C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английского языка, поддерживает режим посещения занятий, уважая человеческое достоинство, честь и репутацию детей;</w:t>
      </w:r>
    </w:p>
    <w:p w:rsidR="00D53CE6" w:rsidRPr="00D53CE6" w:rsidRDefault="00D53CE6" w:rsidP="00D53C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английского языка, так и во внеурочной деятельности;</w:t>
      </w:r>
    </w:p>
    <w:p w:rsidR="00D53CE6" w:rsidRPr="00D53CE6" w:rsidRDefault="00D53CE6" w:rsidP="00D53C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ставит воспитательные цели, способствующие развитию обучающихся, независимо от их способностей и характера;</w:t>
      </w:r>
    </w:p>
    <w:p w:rsidR="00D53CE6" w:rsidRPr="00D53CE6" w:rsidRDefault="00D53CE6" w:rsidP="00D53C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контролирует выполнение учениками правил поведения в учебном кабинете английского языка в соответствии с Уставом школы и Правилами внутреннего распорядка общеобразовательной организации;</w:t>
      </w:r>
    </w:p>
    <w:p w:rsidR="00D53CE6" w:rsidRPr="00D53CE6" w:rsidRDefault="00D53CE6" w:rsidP="00D53C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D53CE6" w:rsidRPr="00D53CE6" w:rsidRDefault="00D53CE6" w:rsidP="00D53CE6">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способствует развитию у обучающихся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3.3. </w:t>
      </w:r>
      <w:ins w:id="7" w:author="Unknown">
        <w:r w:rsidRPr="00D53C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D53CE6" w:rsidRPr="00D53CE6" w:rsidRDefault="00D53CE6" w:rsidP="00D53C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осуществляет проектирование психологически безопасной и комфортной образовательной среды на занятиях по английскому языку;</w:t>
      </w:r>
    </w:p>
    <w:p w:rsidR="00D53CE6" w:rsidRPr="00D53CE6" w:rsidRDefault="00D53CE6" w:rsidP="00D53C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исследованию и проектированию;</w:t>
      </w:r>
    </w:p>
    <w:p w:rsidR="00D53CE6" w:rsidRPr="00D53CE6" w:rsidRDefault="00D53CE6" w:rsidP="00D53C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D53CE6">
        <w:rPr>
          <w:rFonts w:ascii="Times New Roman" w:eastAsia="Times New Roman" w:hAnsi="Times New Roman" w:cs="Times New Roman"/>
          <w:color w:val="1E2120"/>
          <w:sz w:val="27"/>
          <w:szCs w:val="27"/>
          <w:lang w:eastAsia="ru-RU"/>
        </w:rPr>
        <w:t>аутисты</w:t>
      </w:r>
      <w:proofErr w:type="spellEnd"/>
      <w:r w:rsidRPr="00D53CE6">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D53CE6">
        <w:rPr>
          <w:rFonts w:ascii="Times New Roman" w:eastAsia="Times New Roman" w:hAnsi="Times New Roman" w:cs="Times New Roman"/>
          <w:color w:val="1E2120"/>
          <w:sz w:val="27"/>
          <w:szCs w:val="27"/>
          <w:lang w:eastAsia="ru-RU"/>
        </w:rPr>
        <w:t>гиперактивностью</w:t>
      </w:r>
      <w:proofErr w:type="spellEnd"/>
      <w:proofErr w:type="gramEnd"/>
      <w:r w:rsidRPr="00D53CE6">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D53CE6" w:rsidRPr="00D53CE6" w:rsidRDefault="00D53CE6" w:rsidP="00D53C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оказывает адресную помощь учащимся образовательного учреждения;</w:t>
      </w:r>
    </w:p>
    <w:p w:rsidR="00D53CE6" w:rsidRPr="00D53CE6" w:rsidRDefault="00D53CE6" w:rsidP="00D53C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D53CE6" w:rsidRPr="00D53CE6" w:rsidRDefault="00D53CE6" w:rsidP="00D53C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английскому языку в рамках индивидуальных программ развития ребенка;</w:t>
      </w:r>
    </w:p>
    <w:p w:rsidR="00D53CE6" w:rsidRPr="00D53CE6" w:rsidRDefault="00D53CE6" w:rsidP="00D53CE6">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3.4. </w:t>
      </w:r>
      <w:ins w:id="8" w:author="Unknown">
        <w:r w:rsidRPr="00D53C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образовательной программы НОО:</w:t>
        </w:r>
      </w:ins>
    </w:p>
    <w:p w:rsidR="00D53CE6" w:rsidRPr="00D53CE6" w:rsidRDefault="00D53CE6" w:rsidP="00D53C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проектирует образовательную деятельность на основе на основе ФГОС НОО с учетом особенностей социальной ситуации развития школьника;</w:t>
      </w:r>
    </w:p>
    <w:p w:rsidR="00D53CE6" w:rsidRPr="00D53CE6" w:rsidRDefault="00D53CE6" w:rsidP="00D53C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у детей социальную позицию обучающихся на всем протяжении обучения в начальной школе;</w:t>
      </w:r>
    </w:p>
    <w:p w:rsidR="00D53CE6" w:rsidRPr="00D53CE6" w:rsidRDefault="00D53CE6" w:rsidP="00D53C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формирует </w:t>
      </w:r>
      <w:proofErr w:type="spellStart"/>
      <w:r w:rsidRPr="00D53CE6">
        <w:rPr>
          <w:rFonts w:ascii="Times New Roman" w:eastAsia="Times New Roman" w:hAnsi="Times New Roman" w:cs="Times New Roman"/>
          <w:color w:val="1E2120"/>
          <w:sz w:val="27"/>
          <w:szCs w:val="27"/>
          <w:lang w:eastAsia="ru-RU"/>
        </w:rPr>
        <w:t>метапредметные</w:t>
      </w:r>
      <w:proofErr w:type="spellEnd"/>
      <w:r w:rsidRPr="00D53CE6">
        <w:rPr>
          <w:rFonts w:ascii="Times New Roman" w:eastAsia="Times New Roman" w:hAnsi="Times New Roman" w:cs="Times New Roman"/>
          <w:color w:val="1E2120"/>
          <w:sz w:val="27"/>
          <w:szCs w:val="27"/>
          <w:lang w:eastAsia="ru-RU"/>
        </w:rPr>
        <w:t xml:space="preserve"> компетенции, умение учиться и универсальные учебные действия до уровня, необходимого для освоения знаний и умений по английскому языку;</w:t>
      </w:r>
    </w:p>
    <w:p w:rsidR="00D53CE6" w:rsidRPr="00D53CE6" w:rsidRDefault="00D53CE6" w:rsidP="00D53C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объективно оценивает </w:t>
      </w:r>
      <w:proofErr w:type="gramStart"/>
      <w:r w:rsidRPr="00D53CE6">
        <w:rPr>
          <w:rFonts w:ascii="Times New Roman" w:eastAsia="Times New Roman" w:hAnsi="Times New Roman" w:cs="Times New Roman"/>
          <w:color w:val="1E2120"/>
          <w:sz w:val="27"/>
          <w:szCs w:val="27"/>
          <w:lang w:eastAsia="ru-RU"/>
        </w:rPr>
        <w:t>успехи и возможности</w:t>
      </w:r>
      <w:proofErr w:type="gramEnd"/>
      <w:r w:rsidRPr="00D53CE6">
        <w:rPr>
          <w:rFonts w:ascii="Times New Roman" w:eastAsia="Times New Roman" w:hAnsi="Times New Roman" w:cs="Times New Roman"/>
          <w:color w:val="1E2120"/>
          <w:sz w:val="27"/>
          <w:szCs w:val="27"/>
          <w:lang w:eastAsia="ru-RU"/>
        </w:rPr>
        <w:t xml:space="preserve"> обучающихся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D53CE6" w:rsidRPr="00D53CE6" w:rsidRDefault="00D53CE6" w:rsidP="00D53C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организует образовательную деятельность с учетом своеобразия социальной ситуации развития ребенка;</w:t>
      </w:r>
    </w:p>
    <w:p w:rsidR="00D53CE6" w:rsidRPr="00D53CE6" w:rsidRDefault="00D53CE6" w:rsidP="00D53C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корректирует образовательную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воспитания), а также своеобразия динамики развития мальчиков и девочек;</w:t>
      </w:r>
    </w:p>
    <w:p w:rsidR="00D53CE6" w:rsidRPr="00D53CE6" w:rsidRDefault="00D53CE6" w:rsidP="00D53CE6">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3.5. </w:t>
      </w:r>
      <w:ins w:id="9" w:author="Unknown">
        <w:r w:rsidRPr="00D53C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ООО и СОО:</w:t>
        </w:r>
      </w:ins>
    </w:p>
    <w:p w:rsidR="00D53CE6" w:rsidRPr="00D53CE6" w:rsidRDefault="00D53CE6" w:rsidP="00D53C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общекультурные компетенции и понимание места английского языка в общей картине мира;</w:t>
      </w:r>
    </w:p>
    <w:p w:rsidR="00D53CE6" w:rsidRPr="00D53CE6" w:rsidRDefault="00D53CE6" w:rsidP="00D53C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определяет на основе </w:t>
      </w:r>
      <w:proofErr w:type="gramStart"/>
      <w:r w:rsidRPr="00D53CE6">
        <w:rPr>
          <w:rFonts w:ascii="Times New Roman" w:eastAsia="Times New Roman" w:hAnsi="Times New Roman" w:cs="Times New Roman"/>
          <w:color w:val="1E2120"/>
          <w:sz w:val="27"/>
          <w:szCs w:val="27"/>
          <w:lang w:eastAsia="ru-RU"/>
        </w:rPr>
        <w:t>анализа образовательной деятельности</w:t>
      </w:r>
      <w:proofErr w:type="gramEnd"/>
      <w:r w:rsidRPr="00D53CE6">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D53CE6" w:rsidRPr="00D53CE6" w:rsidRDefault="00D53CE6" w:rsidP="00D53C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дисциплине «Английский язык»;</w:t>
      </w:r>
    </w:p>
    <w:p w:rsidR="00D53CE6" w:rsidRPr="00D53CE6" w:rsidRDefault="00D53CE6" w:rsidP="00D53C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D53CE6">
        <w:rPr>
          <w:rFonts w:ascii="Times New Roman" w:eastAsia="Times New Roman" w:hAnsi="Times New Roman" w:cs="Times New Roman"/>
          <w:color w:val="1E2120"/>
          <w:sz w:val="27"/>
          <w:szCs w:val="27"/>
          <w:lang w:eastAsia="ru-RU"/>
        </w:rPr>
        <w:t>отдельных контингентов</w:t>
      </w:r>
      <w:proofErr w:type="gramEnd"/>
      <w:r w:rsidRPr="00D53CE6">
        <w:rPr>
          <w:rFonts w:ascii="Times New Roman" w:eastAsia="Times New Roman" w:hAnsi="Times New Roman" w:cs="Times New Roman"/>
          <w:color w:val="1E2120"/>
          <w:sz w:val="27"/>
          <w:szCs w:val="27"/>
          <w:lang w:eastAsia="ru-RU"/>
        </w:rPr>
        <w:t xml:space="preserve"> учащихся с выдающимися способностями в области английского языка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D53CE6" w:rsidRPr="00D53CE6" w:rsidRDefault="00D53CE6" w:rsidP="00D53C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использует совместно со школьниками иноязычные источники информации и инструменты перевода;</w:t>
      </w:r>
    </w:p>
    <w:p w:rsidR="00D53CE6" w:rsidRPr="00D53CE6" w:rsidRDefault="00D53CE6" w:rsidP="00D53CE6">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осуществляет организацию олимпиад, конференций и конкурсов по английскому языку в школе, иных внеурочных мероприятий, экскурсий и др.</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3.6. </w:t>
      </w:r>
      <w:ins w:id="10" w:author="Unknown">
        <w:r w:rsidRPr="00D53CE6">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«Английский язык»:</w:t>
        </w:r>
      </w:ins>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конкретные знания, умения и навыки в области английского языка;</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английского языка каждого ребенка и реализующую принципы современной педагогики;</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английского языка;</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английскому языку, конкурсах, исследовательских проектах и ученических конференциях;</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к занятиям английским языком, ведет кружки, факультативные и элективные курсы для желающих и эффективно работающих в них учащихся школы;</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углубленного изучения английского языка в других образовательных и иных организациях, в том числе с применением дистанционных образовательных технологий;</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консультирует обучающихся по выбору профессий и специальностей, где особо необходимы знания английского языка;</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содействует формированию у обучающихся школы позитивных эмоций от деятельности в области английского языка, выявляет совместно с учащимися недостоверные и малоправдоподобные данные;</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представления обучающихся о полезности знания английского языка вне зависимости от избранной профессии или специальности;</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D53CE6">
        <w:rPr>
          <w:rFonts w:ascii="Times New Roman" w:eastAsia="Times New Roman" w:hAnsi="Times New Roman" w:cs="Times New Roman"/>
          <w:color w:val="1E2120"/>
          <w:sz w:val="27"/>
          <w:szCs w:val="27"/>
          <w:lang w:eastAsia="ru-RU"/>
        </w:rPr>
        <w:t>межпредметные</w:t>
      </w:r>
      <w:proofErr w:type="spellEnd"/>
      <w:r w:rsidRPr="00D53CE6">
        <w:rPr>
          <w:rFonts w:ascii="Times New Roman" w:eastAsia="Times New Roman" w:hAnsi="Times New Roman" w:cs="Times New Roman"/>
          <w:color w:val="1E2120"/>
          <w:sz w:val="27"/>
          <w:szCs w:val="27"/>
          <w:lang w:eastAsia="ru-RU"/>
        </w:rPr>
        <w:t xml:space="preserve"> связи в процессе преподавания английского языка.</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 влияние английского языка на родной язык;</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использует совместно с учениками источников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навыки диалога через организацию устных и письменных дискуссий по проблемам, требующим принятия решений и разрешения затруднительных ситуаций;</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организует публичные выступления детей, поощрение их участия в дебатах на школьных конференциях, форумах, интернет-форумах и интернет-конференциях;</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установку школьников на коммуникацию в максимально широком контексте, в том числе в гипермедиа-формате;</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стимулирует сообщения обучающихся на английском языке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обсуждает с учащимися образцы лучших произведений художественной прозы, журналистики, рекламы на английском языке.</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поощряет индивидуальное и коллективное литературное творчество школьников;</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поощряет участие детей в театральных постановках, стимулирование создания ими анимационных и других </w:t>
      </w:r>
      <w:proofErr w:type="spellStart"/>
      <w:r w:rsidRPr="00D53CE6">
        <w:rPr>
          <w:rFonts w:ascii="Times New Roman" w:eastAsia="Times New Roman" w:hAnsi="Times New Roman" w:cs="Times New Roman"/>
          <w:color w:val="1E2120"/>
          <w:sz w:val="27"/>
          <w:szCs w:val="27"/>
          <w:lang w:eastAsia="ru-RU"/>
        </w:rPr>
        <w:t>видеопродуктов</w:t>
      </w:r>
      <w:proofErr w:type="spellEnd"/>
      <w:r w:rsidRPr="00D53CE6">
        <w:rPr>
          <w:rFonts w:ascii="Times New Roman" w:eastAsia="Times New Roman" w:hAnsi="Times New Roman" w:cs="Times New Roman"/>
          <w:color w:val="1E2120"/>
          <w:sz w:val="27"/>
          <w:szCs w:val="27"/>
          <w:lang w:eastAsia="ru-RU"/>
        </w:rPr>
        <w:t>;</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у обучающихся умение применять в практике устной и письменной речи норм английского языка;</w:t>
      </w:r>
    </w:p>
    <w:p w:rsidR="00D53CE6" w:rsidRPr="00D53CE6" w:rsidRDefault="00D53CE6" w:rsidP="00D53CE6">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формирует у учащихся культуру ссылок на источники опубликования, цитирования, диалога с автором, недопущения нарушения авторских прав.</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3.7. Осуществляет образовательную деятельность, ориентированную на достижение планируемых результатов освоения обучающимися английского языка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D53CE6">
        <w:rPr>
          <w:rFonts w:ascii="Times New Roman" w:eastAsia="Times New Roman" w:hAnsi="Times New Roman" w:cs="Times New Roman"/>
          <w:color w:val="1E2120"/>
          <w:sz w:val="27"/>
          <w:szCs w:val="27"/>
          <w:lang w:eastAsia="ru-RU"/>
        </w:rPr>
        <w:br/>
        <w:t>3.8. Контролирует наличие у обучающихся рабочих тетрадей, тетрадей для контрольных работ, соблюдение установленного в школе порядка их оформления, ведения, соблюдение единого орфографического режима.</w:t>
      </w:r>
      <w:r w:rsidRPr="00D53CE6">
        <w:rPr>
          <w:rFonts w:ascii="Times New Roman" w:eastAsia="Times New Roman" w:hAnsi="Times New Roman" w:cs="Times New Roman"/>
          <w:color w:val="1E2120"/>
          <w:sz w:val="27"/>
          <w:szCs w:val="27"/>
          <w:lang w:eastAsia="ru-RU"/>
        </w:rPr>
        <w:br/>
        <w:t>3.9. Готовит и использует в обучении различный дидактический материал, наглядные пособия, раздаточный учебный материал.</w:t>
      </w:r>
      <w:r w:rsidRPr="00D53CE6">
        <w:rPr>
          <w:rFonts w:ascii="Times New Roman" w:eastAsia="Times New Roman" w:hAnsi="Times New Roman" w:cs="Times New Roman"/>
          <w:color w:val="1E2120"/>
          <w:sz w:val="27"/>
          <w:szCs w:val="27"/>
          <w:lang w:eastAsia="ru-RU"/>
        </w:rPr>
        <w:br/>
        <w:t>3.10.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w:t>
      </w:r>
      <w:r w:rsidRPr="00D53CE6">
        <w:rPr>
          <w:rFonts w:ascii="Times New Roman" w:eastAsia="Times New Roman" w:hAnsi="Times New Roman" w:cs="Times New Roman"/>
          <w:color w:val="1E2120"/>
          <w:sz w:val="27"/>
          <w:szCs w:val="27"/>
          <w:lang w:eastAsia="ru-RU"/>
        </w:rPr>
        <w:br/>
        <w:t>3.11.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 При демонстрации с использованием ЭСО обучающих фильмов, программ или иной информации, предусматривающей ее фиксацию в тетрадях обучающимися, не превышает продолжительность непрерывного использования экрана для учащихся 1-4-х классов - 10 минут, 5-9-х классов - 15 минут, а также общую продолжительность использования интерактивной доски на уроке для детей до 10 лет - 20 минут, старше 10 лет - 30 минут.</w:t>
      </w:r>
      <w:r w:rsidRPr="00D53CE6">
        <w:rPr>
          <w:rFonts w:ascii="Times New Roman" w:eastAsia="Times New Roman" w:hAnsi="Times New Roman" w:cs="Times New Roman"/>
          <w:color w:val="1E2120"/>
          <w:sz w:val="27"/>
          <w:szCs w:val="27"/>
          <w:lang w:eastAsia="ru-RU"/>
        </w:rPr>
        <w:br/>
        <w:t>3.12. </w:t>
      </w:r>
      <w:ins w:id="11" w:author="Unknown">
        <w:r w:rsidRPr="00D53CE6">
          <w:rPr>
            <w:rFonts w:ascii="Times New Roman" w:eastAsia="Times New Roman" w:hAnsi="Times New Roman" w:cs="Times New Roman"/>
            <w:color w:val="1E2120"/>
            <w:sz w:val="27"/>
            <w:szCs w:val="27"/>
            <w:u w:val="single"/>
            <w:bdr w:val="none" w:sz="0" w:space="0" w:color="auto" w:frame="1"/>
            <w:lang w:eastAsia="ru-RU"/>
          </w:rPr>
          <w:t>Учителю английского языка запрещается:</w:t>
        </w:r>
      </w:ins>
    </w:p>
    <w:p w:rsidR="00D53CE6" w:rsidRPr="00D53CE6" w:rsidRDefault="00D53CE6" w:rsidP="00D53C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менять на свое усмотрение расписание занятий;</w:t>
      </w:r>
    </w:p>
    <w:p w:rsidR="00D53CE6" w:rsidRPr="00D53CE6" w:rsidRDefault="00D53CE6" w:rsidP="00D53C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D53CE6" w:rsidRPr="00D53CE6" w:rsidRDefault="00D53CE6" w:rsidP="00D53CE6">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удалять учеников с занятий.</w:t>
      </w:r>
    </w:p>
    <w:p w:rsidR="00D53CE6" w:rsidRPr="00D052CD"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3.13. Организует совместно с коллегами проведение школьного этапа олимпиады по английскому языку. Формирует сборные команды школы для участия в следующих этапах олимпиад по английскому языку.</w:t>
      </w:r>
      <w:r w:rsidRPr="00D53CE6">
        <w:rPr>
          <w:rFonts w:ascii="Times New Roman" w:eastAsia="Times New Roman" w:hAnsi="Times New Roman" w:cs="Times New Roman"/>
          <w:color w:val="1E2120"/>
          <w:sz w:val="27"/>
          <w:szCs w:val="27"/>
          <w:lang w:eastAsia="ru-RU"/>
        </w:rPr>
        <w:br/>
        <w:t>3.14. Организует участие обучающихся в лингвистических конкурсах, во внеклассных предметных мероприятиях, в неделях иностранного языка, защитах исследовательских работ и проектов, в оформлении предметных стенгазет.</w:t>
      </w:r>
      <w:r w:rsidRPr="00D53CE6">
        <w:rPr>
          <w:rFonts w:ascii="Times New Roman" w:eastAsia="Times New Roman" w:hAnsi="Times New Roman" w:cs="Times New Roman"/>
          <w:color w:val="1E2120"/>
          <w:sz w:val="27"/>
          <w:szCs w:val="27"/>
          <w:lang w:eastAsia="ru-RU"/>
        </w:rPr>
        <w:br/>
        <w:t>3.15. Принимает участие в ГВЭ и ЕГЭ.</w:t>
      </w:r>
      <w:r w:rsidRPr="00D53CE6">
        <w:rPr>
          <w:rFonts w:ascii="Times New Roman" w:eastAsia="Times New Roman" w:hAnsi="Times New Roman" w:cs="Times New Roman"/>
          <w:color w:val="1E2120"/>
          <w:sz w:val="27"/>
          <w:szCs w:val="27"/>
          <w:lang w:eastAsia="ru-RU"/>
        </w:rPr>
        <w:br/>
        <w:t>3.16. Обеспечивает охрану жизни и здоровья детей во время образовательной деятельности, школьных олимпиад, конкурсов и внеклассных мероприятий по английскому языку.</w:t>
      </w:r>
      <w:r w:rsidRPr="00D53CE6">
        <w:rPr>
          <w:rFonts w:ascii="Times New Roman" w:eastAsia="Times New Roman" w:hAnsi="Times New Roman" w:cs="Times New Roman"/>
          <w:color w:val="1E2120"/>
          <w:sz w:val="27"/>
          <w:szCs w:val="27"/>
          <w:lang w:eastAsia="ru-RU"/>
        </w:rPr>
        <w:br/>
        <w:t>3.17.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D53CE6">
        <w:rPr>
          <w:rFonts w:ascii="Times New Roman" w:eastAsia="Times New Roman" w:hAnsi="Times New Roman" w:cs="Times New Roman"/>
          <w:color w:val="1E2120"/>
          <w:sz w:val="27"/>
          <w:szCs w:val="27"/>
          <w:lang w:eastAsia="ru-RU"/>
        </w:rPr>
        <w:br/>
        <w:t>3.18.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D53CE6">
        <w:rPr>
          <w:rFonts w:ascii="Times New Roman" w:eastAsia="Times New Roman" w:hAnsi="Times New Roman" w:cs="Times New Roman"/>
          <w:color w:val="1E2120"/>
          <w:sz w:val="27"/>
          <w:szCs w:val="27"/>
          <w:lang w:eastAsia="ru-RU"/>
        </w:rPr>
        <w:br/>
        <w:t>3.19.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D53CE6">
        <w:rPr>
          <w:rFonts w:ascii="Times New Roman" w:eastAsia="Times New Roman" w:hAnsi="Times New Roman" w:cs="Times New Roman"/>
          <w:color w:val="1E2120"/>
          <w:sz w:val="27"/>
          <w:szCs w:val="27"/>
          <w:lang w:eastAsia="ru-RU"/>
        </w:rPr>
        <w:br/>
        <w:t>3.20. Согласно годовому плану работы школы принимает участие в педагогических советах, совещаниях и семинарах, круглых столах, предметных неделях, а также в предметных школьных МО и методических объединениях учителей английского языка, которые проводятся вышестоящей организацией.</w:t>
      </w:r>
      <w:r w:rsidRPr="00D53CE6">
        <w:rPr>
          <w:rFonts w:ascii="Times New Roman" w:eastAsia="Times New Roman" w:hAnsi="Times New Roman" w:cs="Times New Roman"/>
          <w:color w:val="1E2120"/>
          <w:sz w:val="27"/>
          <w:szCs w:val="27"/>
          <w:lang w:eastAsia="ru-RU"/>
        </w:rPr>
        <w:br/>
        <w:t>3.21. Осуществляет постоянный контроль соблюдения обучающимися инструкций по правилам безопасного поведения в кабинете английского языка.</w:t>
      </w:r>
      <w:r w:rsidRPr="00D53CE6">
        <w:rPr>
          <w:rFonts w:ascii="Times New Roman" w:eastAsia="Times New Roman" w:hAnsi="Times New Roman" w:cs="Times New Roman"/>
          <w:color w:val="1E2120"/>
          <w:sz w:val="27"/>
          <w:szCs w:val="27"/>
          <w:lang w:eastAsia="ru-RU"/>
        </w:rPr>
        <w:br/>
        <w:t>3.22. Принимает участие в смотре-конкурсе учебных кабинетов, готовит кабинет английского языка к приемке на начало нового учебного года.</w:t>
      </w:r>
      <w:r w:rsidRPr="00D53CE6">
        <w:rPr>
          <w:rFonts w:ascii="Times New Roman" w:eastAsia="Times New Roman" w:hAnsi="Times New Roman" w:cs="Times New Roman"/>
          <w:color w:val="1E2120"/>
          <w:sz w:val="27"/>
          <w:szCs w:val="27"/>
          <w:lang w:eastAsia="ru-RU"/>
        </w:rPr>
        <w:br/>
        <w:t>3.23.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D53CE6">
        <w:rPr>
          <w:rFonts w:ascii="Times New Roman" w:eastAsia="Times New Roman" w:hAnsi="Times New Roman" w:cs="Times New Roman"/>
          <w:color w:val="1E2120"/>
          <w:sz w:val="27"/>
          <w:szCs w:val="27"/>
          <w:lang w:eastAsia="ru-RU"/>
        </w:rPr>
        <w:br/>
        <w:t xml:space="preserve">3.24. Учитель английского язык соблюдает должностную инструкцию, разработанную на основе </w:t>
      </w:r>
      <w:proofErr w:type="spellStart"/>
      <w:r w:rsidRPr="00D53CE6">
        <w:rPr>
          <w:rFonts w:ascii="Times New Roman" w:eastAsia="Times New Roman" w:hAnsi="Times New Roman" w:cs="Times New Roman"/>
          <w:color w:val="1E2120"/>
          <w:sz w:val="27"/>
          <w:szCs w:val="27"/>
          <w:lang w:eastAsia="ru-RU"/>
        </w:rPr>
        <w:t>профстандарта</w:t>
      </w:r>
      <w:proofErr w:type="spellEnd"/>
      <w:r w:rsidRPr="00D53CE6">
        <w:rPr>
          <w:rFonts w:ascii="Times New Roman" w:eastAsia="Times New Roman" w:hAnsi="Times New Roman" w:cs="Times New Roman"/>
          <w:color w:val="1E2120"/>
          <w:sz w:val="27"/>
          <w:szCs w:val="27"/>
          <w:lang w:eastAsia="ru-RU"/>
        </w:rPr>
        <w:t xml:space="preserve"> и ФГОС,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D53CE6">
        <w:rPr>
          <w:rFonts w:ascii="Times New Roman" w:eastAsia="Times New Roman" w:hAnsi="Times New Roman" w:cs="Times New Roman"/>
          <w:color w:val="1E2120"/>
          <w:sz w:val="27"/>
          <w:szCs w:val="27"/>
          <w:lang w:eastAsia="ru-RU"/>
        </w:rPr>
        <w:br/>
        <w:t>3.25.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D53CE6">
        <w:rPr>
          <w:rFonts w:ascii="Times New Roman" w:eastAsia="Times New Roman" w:hAnsi="Times New Roman" w:cs="Times New Roman"/>
          <w:color w:val="1E2120"/>
          <w:sz w:val="27"/>
          <w:szCs w:val="27"/>
          <w:lang w:eastAsia="ru-RU"/>
        </w:rPr>
        <w:br/>
        <w:t>3.26.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D53CE6">
        <w:rPr>
          <w:rFonts w:ascii="Times New Roman" w:eastAsia="Times New Roman" w:hAnsi="Times New Roman" w:cs="Times New Roman"/>
          <w:color w:val="1E2120"/>
          <w:sz w:val="27"/>
          <w:szCs w:val="27"/>
          <w:lang w:eastAsia="ru-RU"/>
        </w:rPr>
        <w:br/>
        <w:t>3.27.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D53CE6">
        <w:rPr>
          <w:rFonts w:ascii="Times New Roman" w:eastAsia="Times New Roman" w:hAnsi="Times New Roman" w:cs="Times New Roman"/>
          <w:color w:val="1E2120"/>
          <w:sz w:val="27"/>
          <w:szCs w:val="27"/>
          <w:lang w:eastAsia="ru-RU"/>
        </w:rPr>
        <w:br/>
        <w:t>3.28. Учитель английского языка исполняет иные обязанности, предусмотренные Федеральным Законом «Об образовании в Российской Федерации».</w:t>
      </w:r>
      <w:r w:rsidRPr="00D53CE6">
        <w:rPr>
          <w:rFonts w:ascii="Times New Roman" w:eastAsia="Times New Roman" w:hAnsi="Times New Roman" w:cs="Times New Roman"/>
          <w:color w:val="1E2120"/>
          <w:sz w:val="27"/>
          <w:szCs w:val="27"/>
          <w:lang w:eastAsia="ru-RU"/>
        </w:rPr>
        <w:br/>
        <w:t>3.29. Осуществляет свою деятельность на высоком профессиональном уровне.</w:t>
      </w:r>
      <w:bookmarkStart w:id="12" w:name="_GoBack"/>
      <w:bookmarkEnd w:id="12"/>
    </w:p>
    <w:p w:rsidR="00D53CE6" w:rsidRPr="00D53CE6" w:rsidRDefault="00D53CE6" w:rsidP="00D53C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53CE6">
        <w:rPr>
          <w:rFonts w:ascii="Times New Roman" w:eastAsia="Times New Roman" w:hAnsi="Times New Roman" w:cs="Times New Roman"/>
          <w:b/>
          <w:bCs/>
          <w:color w:val="1E2120"/>
          <w:sz w:val="30"/>
          <w:szCs w:val="30"/>
          <w:lang w:eastAsia="ru-RU"/>
        </w:rPr>
        <w:t>4. Права</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u w:val="single"/>
          <w:bdr w:val="none" w:sz="0" w:space="0" w:color="auto" w:frame="1"/>
          <w:lang w:eastAsia="ru-RU"/>
        </w:rPr>
        <w:t>У</w:t>
      </w:r>
      <w:ins w:id="13" w:author="Unknown">
        <w:r w:rsidRPr="00D53CE6">
          <w:rPr>
            <w:rFonts w:ascii="Times New Roman" w:eastAsia="Times New Roman" w:hAnsi="Times New Roman" w:cs="Times New Roman"/>
            <w:color w:val="1E2120"/>
            <w:sz w:val="27"/>
            <w:szCs w:val="27"/>
            <w:u w:val="single"/>
            <w:bdr w:val="none" w:sz="0" w:space="0" w:color="auto" w:frame="1"/>
            <w:lang w:eastAsia="ru-RU"/>
          </w:rPr>
          <w:t>читель английского языка имеет следующие права в пределах своей компетенции:</w:t>
        </w:r>
      </w:ins>
      <w:r w:rsidRPr="00D53CE6">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D53CE6">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D53CE6">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соответствующего уровня образования по английскому языку.</w:t>
      </w:r>
      <w:r w:rsidRPr="00D53CE6">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D53CE6">
        <w:rPr>
          <w:rFonts w:ascii="Times New Roman" w:eastAsia="Times New Roman" w:hAnsi="Times New Roman" w:cs="Times New Roman"/>
          <w:color w:val="1E2120"/>
          <w:sz w:val="27"/>
          <w:szCs w:val="27"/>
          <w:lang w:eastAsia="ru-RU"/>
        </w:rPr>
        <w:br/>
        <w:t>4.5. Свободно выбирать и использовать методики обучения английскому языку, учебные пособия и материалы, соответствующие образовательным программам начального, основного и среднего общего образования общеобразовательной организации.</w:t>
      </w:r>
      <w:r w:rsidRPr="00D53CE6">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D53CE6">
        <w:rPr>
          <w:rFonts w:ascii="Times New Roman" w:eastAsia="Times New Roman" w:hAnsi="Times New Roman" w:cs="Times New Roman"/>
          <w:color w:val="1E2120"/>
          <w:sz w:val="27"/>
          <w:szCs w:val="27"/>
          <w:lang w:eastAsia="ru-RU"/>
        </w:rPr>
        <w:br/>
        <w:t>4.7. Давать обучающимся во время уроков биологии,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D53CE6">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D53CE6">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D53CE6">
        <w:rPr>
          <w:rFonts w:ascii="Times New Roman" w:eastAsia="Times New Roman" w:hAnsi="Times New Roman" w:cs="Times New Roman"/>
          <w:color w:val="1E2120"/>
          <w:sz w:val="27"/>
          <w:szCs w:val="27"/>
          <w:lang w:eastAsia="ru-RU"/>
        </w:rPr>
        <w:br/>
        <w:t>4.10. В целях защиты своих прав учитель английского языка самостоятельно или через своих представителей вправе:</w:t>
      </w:r>
    </w:p>
    <w:p w:rsidR="00D53CE6" w:rsidRPr="00D53CE6" w:rsidRDefault="00D53CE6" w:rsidP="00D53C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D53CE6" w:rsidRPr="00D53CE6" w:rsidRDefault="00D53CE6" w:rsidP="00D53C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D53CE6" w:rsidRPr="00D53CE6" w:rsidRDefault="00D53CE6" w:rsidP="00D53CE6">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D53CE6">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D53CE6">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D53CE6">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D53CE6">
        <w:rPr>
          <w:rFonts w:ascii="Times New Roman" w:eastAsia="Times New Roman" w:hAnsi="Times New Roman" w:cs="Times New Roman"/>
          <w:color w:val="1E2120"/>
          <w:sz w:val="27"/>
          <w:szCs w:val="27"/>
          <w:lang w:eastAsia="ru-RU"/>
        </w:rPr>
        <w:br/>
        <w:t>4.15. Учитель английского языка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D53CE6" w:rsidRPr="00D53CE6" w:rsidRDefault="00D53CE6" w:rsidP="00D53C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53CE6">
        <w:rPr>
          <w:rFonts w:ascii="Times New Roman" w:eastAsia="Times New Roman" w:hAnsi="Times New Roman" w:cs="Times New Roman"/>
          <w:b/>
          <w:bCs/>
          <w:color w:val="1E2120"/>
          <w:sz w:val="30"/>
          <w:szCs w:val="30"/>
          <w:lang w:eastAsia="ru-RU"/>
        </w:rPr>
        <w:t>5. Ответственность</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5.1. </w:t>
      </w:r>
      <w:ins w:id="14" w:author="Unknown">
        <w:r w:rsidRPr="00D53CE6">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английского языка несет ответственность:</w:t>
        </w:r>
      </w:ins>
    </w:p>
    <w:p w:rsidR="00D53CE6" w:rsidRPr="00D53CE6" w:rsidRDefault="00D53CE6" w:rsidP="00D53CE6">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D53CE6" w:rsidRPr="00D53CE6" w:rsidRDefault="00D53CE6" w:rsidP="00D53CE6">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английскому языку в соответствии с учебным планом;</w:t>
      </w:r>
    </w:p>
    <w:p w:rsidR="00D53CE6" w:rsidRPr="00D53CE6" w:rsidRDefault="00D53CE6" w:rsidP="00D53CE6">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D53CE6" w:rsidRPr="00D53CE6" w:rsidRDefault="00D53CE6" w:rsidP="00D53CE6">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D53CE6" w:rsidRPr="00D53CE6" w:rsidRDefault="00D53CE6" w:rsidP="00D53CE6">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кабинете английского языка;</w:t>
      </w:r>
    </w:p>
    <w:p w:rsidR="00D53CE6" w:rsidRPr="00D53CE6" w:rsidRDefault="00D53CE6" w:rsidP="00D53CE6">
      <w:pPr>
        <w:numPr>
          <w:ilvl w:val="0"/>
          <w:numId w:val="1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английского языка возложенных на него трудовых обязанностей, должностной инструкции по </w:t>
      </w:r>
      <w:proofErr w:type="spellStart"/>
      <w:r w:rsidRPr="00D53CE6">
        <w:rPr>
          <w:rFonts w:ascii="Times New Roman" w:eastAsia="Times New Roman" w:hAnsi="Times New Roman" w:cs="Times New Roman"/>
          <w:color w:val="1E2120"/>
          <w:sz w:val="27"/>
          <w:szCs w:val="27"/>
          <w:lang w:eastAsia="ru-RU"/>
        </w:rPr>
        <w:t>профстандарту</w:t>
      </w:r>
      <w:proofErr w:type="spellEnd"/>
      <w:r w:rsidRPr="00D53CE6">
        <w:rPr>
          <w:rFonts w:ascii="Times New Roman" w:eastAsia="Times New Roman" w:hAnsi="Times New Roman" w:cs="Times New Roman"/>
          <w:color w:val="1E2120"/>
          <w:sz w:val="27"/>
          <w:szCs w:val="27"/>
          <w:lang w:eastAsia="ru-RU"/>
        </w:rPr>
        <w:t>, Устава и Правил внутреннего трудового распорядка школы,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D53CE6">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английского языка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D53CE6">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английского языка несет ответственность в пределах определенных административным законодательством Российской Федерации.</w:t>
      </w:r>
      <w:r w:rsidRPr="00D53CE6">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английского языка несёт материальную ответственность в порядке и в пределах, определенных трудовым и (или) гражданским законодательством Российской Федерации.</w:t>
      </w:r>
      <w:r w:rsidRPr="00D53CE6">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D53CE6" w:rsidRPr="00D53CE6" w:rsidRDefault="00D53CE6" w:rsidP="00D53C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53CE6">
        <w:rPr>
          <w:rFonts w:ascii="Times New Roman" w:eastAsia="Times New Roman" w:hAnsi="Times New Roman" w:cs="Times New Roman"/>
          <w:b/>
          <w:bCs/>
          <w:color w:val="1E2120"/>
          <w:sz w:val="30"/>
          <w:szCs w:val="30"/>
          <w:lang w:eastAsia="ru-RU"/>
        </w:rPr>
        <w:t>6. Взаимоотношения. Связи по должности</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6.1. Продолжительность рабочего времени для учителя английского языка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английского языка включается учебная (преподавательская) и воспитательная работа, в том числе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D53CE6">
        <w:rPr>
          <w:rFonts w:ascii="Times New Roman" w:eastAsia="Times New Roman" w:hAnsi="Times New Roman" w:cs="Times New Roman"/>
          <w:color w:val="1E2120"/>
          <w:sz w:val="27"/>
          <w:szCs w:val="27"/>
          <w:lang w:eastAsia="ru-RU"/>
        </w:rPr>
        <w:br/>
        <w:t>6.2. Во время каникул, не приходящихся на отпуск, учитель английского языка привлекается администрацией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D53CE6">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английского языка или учителями, имеющими отставание по учебному плану в преподавании своего предмета в данном классе.</w:t>
      </w:r>
      <w:r w:rsidRPr="00D53CE6">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D53CE6">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D53CE6">
        <w:rPr>
          <w:rFonts w:ascii="Times New Roman" w:eastAsia="Times New Roman" w:hAnsi="Times New Roman" w:cs="Times New Roman"/>
          <w:color w:val="1E2120"/>
          <w:sz w:val="27"/>
          <w:szCs w:val="27"/>
          <w:lang w:eastAsia="ru-RU"/>
        </w:rPr>
        <w:br/>
        <w:t>6.6. В своей деятельности взаимодействует с классными руководителями, педагогом-психологом, социальным педагогом, педагогом-библиотекарем, медицинским работником.</w:t>
      </w:r>
      <w:r w:rsidRPr="00D53CE6">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D53CE6">
        <w:rPr>
          <w:rFonts w:ascii="Times New Roman" w:eastAsia="Times New Roman" w:hAnsi="Times New Roman" w:cs="Times New Roman"/>
          <w:color w:val="1E2120"/>
          <w:sz w:val="27"/>
          <w:szCs w:val="27"/>
          <w:lang w:eastAsia="ru-RU"/>
        </w:rPr>
        <w:br/>
        <w:t>6.8.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отопления и водопровода.</w:t>
      </w:r>
    </w:p>
    <w:p w:rsidR="00D53CE6" w:rsidRPr="00D53CE6" w:rsidRDefault="00D53CE6" w:rsidP="00D53CE6">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53CE6">
        <w:rPr>
          <w:rFonts w:ascii="Times New Roman" w:eastAsia="Times New Roman" w:hAnsi="Times New Roman" w:cs="Times New Roman"/>
          <w:b/>
          <w:bCs/>
          <w:color w:val="1E2120"/>
          <w:sz w:val="30"/>
          <w:szCs w:val="30"/>
          <w:lang w:eastAsia="ru-RU"/>
        </w:rPr>
        <w:t>7. Заключительные положения</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7.1. Ознакомление учителя английского языка с настоящей должностной инструкцией осуществляется при приеме на работу (до подписания трудового договора).</w:t>
      </w:r>
      <w:r w:rsidRPr="00D53CE6">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D53CE6">
        <w:rPr>
          <w:rFonts w:ascii="Times New Roman" w:eastAsia="Times New Roman" w:hAnsi="Times New Roman" w:cs="Times New Roman"/>
          <w:color w:val="1E2120"/>
          <w:sz w:val="27"/>
          <w:szCs w:val="27"/>
          <w:lang w:eastAsia="ru-RU"/>
        </w:rPr>
        <w:br/>
        <w:t xml:space="preserve">7.3. Факт ознакомления учителя английского языка с настоящей должностной инструкцией по </w:t>
      </w:r>
      <w:proofErr w:type="spellStart"/>
      <w:r w:rsidRPr="00D53CE6">
        <w:rPr>
          <w:rFonts w:ascii="Times New Roman" w:eastAsia="Times New Roman" w:hAnsi="Times New Roman" w:cs="Times New Roman"/>
          <w:color w:val="1E2120"/>
          <w:sz w:val="27"/>
          <w:szCs w:val="27"/>
          <w:lang w:eastAsia="ru-RU"/>
        </w:rPr>
        <w:t>профстандарту</w:t>
      </w:r>
      <w:proofErr w:type="spellEnd"/>
      <w:r w:rsidRPr="00D53CE6">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r w:rsidRPr="00D53CE6">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 /____________________/</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D53CE6">
        <w:rPr>
          <w:rFonts w:ascii="inherit" w:eastAsia="Times New Roman" w:hAnsi="inherit" w:cs="Times New Roman"/>
          <w:i/>
          <w:iCs/>
          <w:color w:val="1E2120"/>
          <w:sz w:val="27"/>
          <w:szCs w:val="27"/>
          <w:bdr w:val="none" w:sz="0" w:space="0" w:color="auto" w:frame="1"/>
          <w:lang w:eastAsia="ru-RU"/>
        </w:rPr>
        <w:br/>
        <w:t>«___»__________202__г. ___________ /____________________/</w:t>
      </w:r>
    </w:p>
    <w:p w:rsidR="00D53CE6" w:rsidRPr="00D53CE6" w:rsidRDefault="00D53CE6" w:rsidP="00D53CE6">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53CE6">
        <w:rPr>
          <w:rFonts w:ascii="Times New Roman" w:eastAsia="Times New Roman" w:hAnsi="Times New Roman" w:cs="Times New Roman"/>
          <w:color w:val="1E2120"/>
          <w:sz w:val="27"/>
          <w:szCs w:val="27"/>
          <w:lang w:eastAsia="ru-RU"/>
        </w:rPr>
        <w:t> </w:t>
      </w:r>
    </w:p>
    <w:p w:rsidR="007737B6" w:rsidRDefault="007737B6"/>
    <w:sectPr w:rsidR="007737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2C44"/>
    <w:multiLevelType w:val="multilevel"/>
    <w:tmpl w:val="EFB6B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395876"/>
    <w:multiLevelType w:val="multilevel"/>
    <w:tmpl w:val="E5D4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111461"/>
    <w:multiLevelType w:val="multilevel"/>
    <w:tmpl w:val="038A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027CA6"/>
    <w:multiLevelType w:val="multilevel"/>
    <w:tmpl w:val="93BE5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6108BC"/>
    <w:multiLevelType w:val="multilevel"/>
    <w:tmpl w:val="8B781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FA025D"/>
    <w:multiLevelType w:val="multilevel"/>
    <w:tmpl w:val="9B105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705F4C"/>
    <w:multiLevelType w:val="multilevel"/>
    <w:tmpl w:val="4C909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4CB4023"/>
    <w:multiLevelType w:val="multilevel"/>
    <w:tmpl w:val="6BF03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D10C3C"/>
    <w:multiLevelType w:val="multilevel"/>
    <w:tmpl w:val="06D2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0997899"/>
    <w:multiLevelType w:val="multilevel"/>
    <w:tmpl w:val="8BF8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165092A"/>
    <w:multiLevelType w:val="multilevel"/>
    <w:tmpl w:val="6416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3735DEC"/>
    <w:multiLevelType w:val="multilevel"/>
    <w:tmpl w:val="EFA07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6574596"/>
    <w:multiLevelType w:val="multilevel"/>
    <w:tmpl w:val="916C5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num>
  <w:num w:numId="3">
    <w:abstractNumId w:val="12"/>
  </w:num>
  <w:num w:numId="4">
    <w:abstractNumId w:val="2"/>
  </w:num>
  <w:num w:numId="5">
    <w:abstractNumId w:val="3"/>
  </w:num>
  <w:num w:numId="6">
    <w:abstractNumId w:val="1"/>
  </w:num>
  <w:num w:numId="7">
    <w:abstractNumId w:val="9"/>
  </w:num>
  <w:num w:numId="8">
    <w:abstractNumId w:val="8"/>
  </w:num>
  <w:num w:numId="9">
    <w:abstractNumId w:val="6"/>
  </w:num>
  <w:num w:numId="10">
    <w:abstractNumId w:val="4"/>
  </w:num>
  <w:num w:numId="11">
    <w:abstractNumId w:val="11"/>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011"/>
    <w:rsid w:val="00571011"/>
    <w:rsid w:val="007737B6"/>
    <w:rsid w:val="00D052CD"/>
    <w:rsid w:val="00D53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1E1A0"/>
  <w15:chartTrackingRefBased/>
  <w15:docId w15:val="{8A7CF6A3-7603-4A39-85B6-DDED465AA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0840">
      <w:bodyDiv w:val="1"/>
      <w:marLeft w:val="0"/>
      <w:marRight w:val="0"/>
      <w:marTop w:val="0"/>
      <w:marBottom w:val="0"/>
      <w:divBdr>
        <w:top w:val="none" w:sz="0" w:space="0" w:color="auto"/>
        <w:left w:val="none" w:sz="0" w:space="0" w:color="auto"/>
        <w:bottom w:val="none" w:sz="0" w:space="0" w:color="auto"/>
        <w:right w:val="none" w:sz="0" w:space="0" w:color="auto"/>
      </w:divBdr>
      <w:divsChild>
        <w:div w:id="412236810">
          <w:marLeft w:val="0"/>
          <w:marRight w:val="0"/>
          <w:marTop w:val="0"/>
          <w:marBottom w:val="0"/>
          <w:divBdr>
            <w:top w:val="none" w:sz="0" w:space="0" w:color="auto"/>
            <w:left w:val="none" w:sz="0" w:space="0" w:color="auto"/>
            <w:bottom w:val="none" w:sz="0" w:space="0" w:color="auto"/>
            <w:right w:val="none" w:sz="0" w:space="0" w:color="auto"/>
          </w:divBdr>
          <w:divsChild>
            <w:div w:id="1898972244">
              <w:marLeft w:val="0"/>
              <w:marRight w:val="0"/>
              <w:marTop w:val="0"/>
              <w:marBottom w:val="0"/>
              <w:divBdr>
                <w:top w:val="none" w:sz="0" w:space="0" w:color="auto"/>
                <w:left w:val="none" w:sz="0" w:space="0" w:color="auto"/>
                <w:bottom w:val="none" w:sz="0" w:space="0" w:color="auto"/>
                <w:right w:val="none" w:sz="0" w:space="0" w:color="auto"/>
              </w:divBdr>
              <w:divsChild>
                <w:div w:id="1701736502">
                  <w:marLeft w:val="0"/>
                  <w:marRight w:val="0"/>
                  <w:marTop w:val="0"/>
                  <w:marBottom w:val="0"/>
                  <w:divBdr>
                    <w:top w:val="none" w:sz="0" w:space="0" w:color="auto"/>
                    <w:left w:val="none" w:sz="0" w:space="0" w:color="auto"/>
                    <w:bottom w:val="none" w:sz="0" w:space="0" w:color="auto"/>
                    <w:right w:val="none" w:sz="0" w:space="0" w:color="auto"/>
                  </w:divBdr>
                  <w:divsChild>
                    <w:div w:id="1972324833">
                      <w:marLeft w:val="0"/>
                      <w:marRight w:val="0"/>
                      <w:marTop w:val="0"/>
                      <w:marBottom w:val="0"/>
                      <w:divBdr>
                        <w:top w:val="none" w:sz="0" w:space="0" w:color="auto"/>
                        <w:left w:val="none" w:sz="0" w:space="0" w:color="auto"/>
                        <w:bottom w:val="none" w:sz="0" w:space="0" w:color="auto"/>
                        <w:right w:val="none" w:sz="0" w:space="0" w:color="auto"/>
                      </w:divBdr>
                      <w:divsChild>
                        <w:div w:id="454372441">
                          <w:marLeft w:val="0"/>
                          <w:marRight w:val="0"/>
                          <w:marTop w:val="0"/>
                          <w:marBottom w:val="0"/>
                          <w:divBdr>
                            <w:top w:val="none" w:sz="0" w:space="0" w:color="auto"/>
                            <w:left w:val="none" w:sz="0" w:space="0" w:color="auto"/>
                            <w:bottom w:val="none" w:sz="0" w:space="0" w:color="auto"/>
                            <w:right w:val="none" w:sz="0" w:space="0" w:color="auto"/>
                          </w:divBdr>
                          <w:divsChild>
                            <w:div w:id="416943773">
                              <w:marLeft w:val="0"/>
                              <w:marRight w:val="0"/>
                              <w:marTop w:val="0"/>
                              <w:marBottom w:val="0"/>
                              <w:divBdr>
                                <w:top w:val="none" w:sz="0" w:space="0" w:color="auto"/>
                                <w:left w:val="none" w:sz="0" w:space="0" w:color="auto"/>
                                <w:bottom w:val="none" w:sz="0" w:space="0" w:color="auto"/>
                                <w:right w:val="none" w:sz="0" w:space="0" w:color="auto"/>
                              </w:divBdr>
                              <w:divsChild>
                                <w:div w:id="1699045937">
                                  <w:marLeft w:val="0"/>
                                  <w:marRight w:val="0"/>
                                  <w:marTop w:val="0"/>
                                  <w:marBottom w:val="0"/>
                                  <w:divBdr>
                                    <w:top w:val="none" w:sz="0" w:space="0" w:color="auto"/>
                                    <w:left w:val="none" w:sz="0" w:space="0" w:color="auto"/>
                                    <w:bottom w:val="none" w:sz="0" w:space="0" w:color="auto"/>
                                    <w:right w:val="none" w:sz="0" w:space="0" w:color="auto"/>
                                  </w:divBdr>
                                  <w:divsChild>
                                    <w:div w:id="62412018">
                                      <w:marLeft w:val="0"/>
                                      <w:marRight w:val="0"/>
                                      <w:marTop w:val="0"/>
                                      <w:marBottom w:val="0"/>
                                      <w:divBdr>
                                        <w:top w:val="none" w:sz="0" w:space="0" w:color="auto"/>
                                        <w:left w:val="none" w:sz="0" w:space="0" w:color="auto"/>
                                        <w:bottom w:val="none" w:sz="0" w:space="0" w:color="auto"/>
                                        <w:right w:val="none" w:sz="0" w:space="0" w:color="auto"/>
                                      </w:divBdr>
                                      <w:divsChild>
                                        <w:div w:id="1446272457">
                                          <w:marLeft w:val="0"/>
                                          <w:marRight w:val="0"/>
                                          <w:marTop w:val="0"/>
                                          <w:marBottom w:val="0"/>
                                          <w:divBdr>
                                            <w:top w:val="none" w:sz="0" w:space="0" w:color="auto"/>
                                            <w:left w:val="none" w:sz="0" w:space="0" w:color="auto"/>
                                            <w:bottom w:val="none" w:sz="0" w:space="0" w:color="auto"/>
                                            <w:right w:val="none" w:sz="0" w:space="0" w:color="auto"/>
                                          </w:divBdr>
                                        </w:div>
                                        <w:div w:id="14995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455232">
          <w:marLeft w:val="0"/>
          <w:marRight w:val="0"/>
          <w:marTop w:val="0"/>
          <w:marBottom w:val="0"/>
          <w:divBdr>
            <w:top w:val="none" w:sz="0" w:space="0" w:color="auto"/>
            <w:left w:val="none" w:sz="0" w:space="0" w:color="auto"/>
            <w:bottom w:val="none" w:sz="0" w:space="0" w:color="auto"/>
            <w:right w:val="none" w:sz="0" w:space="0" w:color="auto"/>
          </w:divBdr>
          <w:divsChild>
            <w:div w:id="982083013">
              <w:marLeft w:val="0"/>
              <w:marRight w:val="0"/>
              <w:marTop w:val="0"/>
              <w:marBottom w:val="0"/>
              <w:divBdr>
                <w:top w:val="none" w:sz="0" w:space="0" w:color="auto"/>
                <w:left w:val="none" w:sz="0" w:space="0" w:color="auto"/>
                <w:bottom w:val="none" w:sz="0" w:space="0" w:color="auto"/>
                <w:right w:val="none" w:sz="0" w:space="0" w:color="auto"/>
              </w:divBdr>
              <w:divsChild>
                <w:div w:id="1813862788">
                  <w:marLeft w:val="0"/>
                  <w:marRight w:val="0"/>
                  <w:marTop w:val="0"/>
                  <w:marBottom w:val="0"/>
                  <w:divBdr>
                    <w:top w:val="none" w:sz="0" w:space="0" w:color="auto"/>
                    <w:left w:val="none" w:sz="0" w:space="0" w:color="auto"/>
                    <w:bottom w:val="none" w:sz="0" w:space="0" w:color="auto"/>
                    <w:right w:val="none" w:sz="0" w:space="0" w:color="auto"/>
                  </w:divBdr>
                </w:div>
                <w:div w:id="295069714">
                  <w:marLeft w:val="0"/>
                  <w:marRight w:val="0"/>
                  <w:marTop w:val="0"/>
                  <w:marBottom w:val="0"/>
                  <w:divBdr>
                    <w:top w:val="none" w:sz="0" w:space="0" w:color="auto"/>
                    <w:left w:val="none" w:sz="0" w:space="0" w:color="auto"/>
                    <w:bottom w:val="none" w:sz="0" w:space="0" w:color="auto"/>
                    <w:right w:val="none" w:sz="0" w:space="0" w:color="auto"/>
                  </w:divBdr>
                  <w:divsChild>
                    <w:div w:id="2090227655">
                      <w:marLeft w:val="0"/>
                      <w:marRight w:val="0"/>
                      <w:marTop w:val="0"/>
                      <w:marBottom w:val="0"/>
                      <w:divBdr>
                        <w:top w:val="none" w:sz="0" w:space="0" w:color="auto"/>
                        <w:left w:val="none" w:sz="0" w:space="0" w:color="auto"/>
                        <w:bottom w:val="none" w:sz="0" w:space="0" w:color="auto"/>
                        <w:right w:val="none" w:sz="0" w:space="0" w:color="auto"/>
                      </w:divBdr>
                    </w:div>
                  </w:divsChild>
                </w:div>
                <w:div w:id="78068042">
                  <w:marLeft w:val="0"/>
                  <w:marRight w:val="0"/>
                  <w:marTop w:val="0"/>
                  <w:marBottom w:val="0"/>
                  <w:divBdr>
                    <w:top w:val="none" w:sz="0" w:space="0" w:color="auto"/>
                    <w:left w:val="none" w:sz="0" w:space="0" w:color="auto"/>
                    <w:bottom w:val="none" w:sz="0" w:space="0" w:color="auto"/>
                    <w:right w:val="none" w:sz="0" w:space="0" w:color="auto"/>
                  </w:divBdr>
                  <w:divsChild>
                    <w:div w:id="926615432">
                      <w:marLeft w:val="0"/>
                      <w:marRight w:val="0"/>
                      <w:marTop w:val="0"/>
                      <w:marBottom w:val="0"/>
                      <w:divBdr>
                        <w:top w:val="none" w:sz="0" w:space="0" w:color="auto"/>
                        <w:left w:val="none" w:sz="0" w:space="0" w:color="auto"/>
                        <w:bottom w:val="none" w:sz="0" w:space="0" w:color="auto"/>
                        <w:right w:val="none" w:sz="0" w:space="0" w:color="auto"/>
                      </w:divBdr>
                    </w:div>
                  </w:divsChild>
                </w:div>
                <w:div w:id="1590693737">
                  <w:marLeft w:val="0"/>
                  <w:marRight w:val="0"/>
                  <w:marTop w:val="0"/>
                  <w:marBottom w:val="0"/>
                  <w:divBdr>
                    <w:top w:val="none" w:sz="0" w:space="0" w:color="auto"/>
                    <w:left w:val="none" w:sz="0" w:space="0" w:color="auto"/>
                    <w:bottom w:val="none" w:sz="0" w:space="0" w:color="auto"/>
                    <w:right w:val="none" w:sz="0" w:space="0" w:color="auto"/>
                  </w:divBdr>
                  <w:divsChild>
                    <w:div w:id="174687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41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5990</Words>
  <Characters>34149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2025-03-03T06:47:00Z</dcterms:created>
  <dcterms:modified xsi:type="dcterms:W3CDTF">2025-03-07T05:41:00Z</dcterms:modified>
</cp:coreProperties>
</file>