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EBC" w:rsidRPr="009F6CAD" w:rsidRDefault="004A5EBC" w:rsidP="004A5EBC">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4A5EBC" w:rsidRPr="009F6CAD" w:rsidRDefault="004A5EBC" w:rsidP="004A5EBC">
      <w:pPr>
        <w:spacing w:after="0" w:line="240" w:lineRule="auto"/>
        <w:ind w:firstLine="284"/>
        <w:jc w:val="center"/>
        <w:rPr>
          <w:rFonts w:ascii="Times New Roman" w:eastAsia="Times New Roman" w:hAnsi="Times New Roman" w:cs="Times New Roman"/>
          <w:sz w:val="24"/>
          <w:szCs w:val="24"/>
          <w:lang w:eastAsia="ru-RU"/>
        </w:rPr>
      </w:pPr>
    </w:p>
    <w:p w:rsidR="004A5EBC" w:rsidRPr="009F6CAD" w:rsidRDefault="004A5EBC" w:rsidP="004A5EBC">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4A5EBC" w:rsidRDefault="004A5EBC" w:rsidP="004A5EB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4A5EBC" w:rsidRPr="009F6CAD" w:rsidRDefault="004A5EBC" w:rsidP="004A5EBC">
      <w:pPr>
        <w:spacing w:after="0" w:line="240" w:lineRule="auto"/>
        <w:ind w:firstLine="284"/>
        <w:jc w:val="center"/>
        <w:rPr>
          <w:rFonts w:ascii="Times New Roman" w:eastAsia="Times New Roman" w:hAnsi="Times New Roman" w:cs="Times New Roman"/>
          <w:b/>
          <w:sz w:val="24"/>
          <w:szCs w:val="24"/>
          <w:lang w:eastAsia="ru-RU"/>
        </w:rPr>
      </w:pPr>
    </w:p>
    <w:p w:rsidR="004A5EBC" w:rsidRPr="00EB2A2A" w:rsidRDefault="004A5EBC" w:rsidP="004A5EBC">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4A5EBC" w:rsidRPr="00EB2A2A" w:rsidRDefault="004A5EBC" w:rsidP="004A5EBC">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4A5EBC" w:rsidRPr="00EB2A2A" w:rsidRDefault="004A5EBC" w:rsidP="004A5EBC">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4A5EBC" w:rsidRPr="004A5EBC" w:rsidRDefault="004A5EBC" w:rsidP="004A5EBC">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0173F7" w:rsidRPr="000173F7" w:rsidRDefault="000173F7" w:rsidP="000173F7">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0173F7">
        <w:rPr>
          <w:rFonts w:ascii="Times New Roman" w:eastAsia="Times New Roman" w:hAnsi="Times New Roman" w:cs="Times New Roman"/>
          <w:b/>
          <w:bCs/>
          <w:color w:val="1E2120"/>
          <w:sz w:val="39"/>
          <w:szCs w:val="39"/>
          <w:lang w:eastAsia="ru-RU"/>
        </w:rPr>
        <w:t>Должностная инструкция</w:t>
      </w:r>
      <w:r w:rsidRPr="000173F7">
        <w:rPr>
          <w:rFonts w:ascii="Times New Roman" w:eastAsia="Times New Roman" w:hAnsi="Times New Roman" w:cs="Times New Roman"/>
          <w:b/>
          <w:bCs/>
          <w:color w:val="1E2120"/>
          <w:sz w:val="39"/>
          <w:szCs w:val="39"/>
          <w:lang w:eastAsia="ru-RU"/>
        </w:rPr>
        <w:br/>
        <w:t xml:space="preserve">социального педагога по </w:t>
      </w:r>
      <w:proofErr w:type="spellStart"/>
      <w:r w:rsidRPr="000173F7">
        <w:rPr>
          <w:rFonts w:ascii="Times New Roman" w:eastAsia="Times New Roman" w:hAnsi="Times New Roman" w:cs="Times New Roman"/>
          <w:b/>
          <w:bCs/>
          <w:color w:val="1E2120"/>
          <w:sz w:val="39"/>
          <w:szCs w:val="39"/>
          <w:lang w:eastAsia="ru-RU"/>
        </w:rPr>
        <w:t>профстандарту</w:t>
      </w:r>
      <w:proofErr w:type="spellEnd"/>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1. Общие положения</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1.1. Настоящая </w:t>
      </w:r>
      <w:r w:rsidRPr="000173F7">
        <w:rPr>
          <w:rFonts w:ascii="inherit" w:eastAsia="Times New Roman" w:hAnsi="inherit" w:cs="Times New Roman"/>
          <w:b/>
          <w:bCs/>
          <w:color w:val="1E2120"/>
          <w:sz w:val="27"/>
          <w:szCs w:val="27"/>
          <w:bdr w:val="none" w:sz="0" w:space="0" w:color="auto" w:frame="1"/>
          <w:lang w:eastAsia="ru-RU"/>
        </w:rPr>
        <w:t>должностная инструкция социального педагога школы</w:t>
      </w:r>
      <w:r w:rsidRPr="000173F7">
        <w:rPr>
          <w:rFonts w:ascii="Times New Roman" w:eastAsia="Times New Roman" w:hAnsi="Times New Roman" w:cs="Times New Roman"/>
          <w:color w:val="1E2120"/>
          <w:sz w:val="27"/>
          <w:szCs w:val="27"/>
          <w:lang w:eastAsia="ru-RU"/>
        </w:rPr>
        <w:t> разработана на основе </w:t>
      </w:r>
      <w:r w:rsidRPr="000173F7">
        <w:rPr>
          <w:rFonts w:ascii="inherit" w:eastAsia="Times New Roman" w:hAnsi="inherit" w:cs="Times New Roman"/>
          <w:b/>
          <w:bCs/>
          <w:color w:val="1E2120"/>
          <w:sz w:val="27"/>
          <w:szCs w:val="27"/>
          <w:bdr w:val="none" w:sz="0" w:space="0" w:color="auto" w:frame="1"/>
          <w:lang w:eastAsia="ru-RU"/>
        </w:rPr>
        <w:t>Профессионального стандарта «Специалист в области воспитания»</w:t>
      </w:r>
      <w:r w:rsidRPr="000173F7">
        <w:rPr>
          <w:rFonts w:ascii="Times New Roman" w:eastAsia="Times New Roman" w:hAnsi="Times New Roman" w:cs="Times New Roman"/>
          <w:color w:val="1E2120"/>
          <w:sz w:val="27"/>
          <w:szCs w:val="27"/>
          <w:lang w:eastAsia="ru-RU"/>
        </w:rPr>
        <w:t> (утв. приказом Министерства труда и социальной защиты Российской Федерации от 30 января 2023 года № 53н), в соответствии с Федеральным Законом «Об образовании в Российской Федерации» от 29.12.2012г № 273-ФЗ </w:t>
      </w:r>
      <w:r w:rsidRPr="000173F7">
        <w:rPr>
          <w:rFonts w:ascii="inherit" w:eastAsia="Times New Roman" w:hAnsi="inherit" w:cs="Times New Roman"/>
          <w:b/>
          <w:bCs/>
          <w:color w:val="1E2120"/>
          <w:sz w:val="27"/>
          <w:szCs w:val="27"/>
          <w:bdr w:val="none" w:sz="0" w:space="0" w:color="auto" w:frame="1"/>
          <w:lang w:eastAsia="ru-RU"/>
        </w:rPr>
        <w:t>с изменениями от 28 декабря 2024 года</w:t>
      </w:r>
      <w:r w:rsidRPr="000173F7">
        <w:rPr>
          <w:rFonts w:ascii="Times New Roman" w:eastAsia="Times New Roman" w:hAnsi="Times New Roman" w:cs="Times New Roman"/>
          <w:color w:val="1E2120"/>
          <w:sz w:val="27"/>
          <w:szCs w:val="27"/>
          <w:lang w:eastAsia="ru-RU"/>
        </w:rPr>
        <w:t xml:space="preserve">; ФГОС НОО и ООО, утвержденных соответственно Приказами </w:t>
      </w:r>
      <w:proofErr w:type="spellStart"/>
      <w:r w:rsidRPr="000173F7">
        <w:rPr>
          <w:rFonts w:ascii="Times New Roman" w:eastAsia="Times New Roman" w:hAnsi="Times New Roman" w:cs="Times New Roman"/>
          <w:color w:val="1E2120"/>
          <w:sz w:val="27"/>
          <w:szCs w:val="27"/>
          <w:lang w:eastAsia="ru-RU"/>
        </w:rPr>
        <w:t>Минпросвещения</w:t>
      </w:r>
      <w:proofErr w:type="spellEnd"/>
      <w:r w:rsidRPr="000173F7">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ФГОС СОО, утвержденного Приказом </w:t>
      </w:r>
      <w:proofErr w:type="spellStart"/>
      <w:r w:rsidRPr="000173F7">
        <w:rPr>
          <w:rFonts w:ascii="Times New Roman" w:eastAsia="Times New Roman" w:hAnsi="Times New Roman" w:cs="Times New Roman"/>
          <w:color w:val="1E2120"/>
          <w:sz w:val="27"/>
          <w:szCs w:val="27"/>
          <w:lang w:eastAsia="ru-RU"/>
        </w:rPr>
        <w:t>Минобрнауки</w:t>
      </w:r>
      <w:proofErr w:type="spellEnd"/>
      <w:r w:rsidRPr="000173F7">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0173F7">
        <w:rPr>
          <w:rFonts w:ascii="Times New Roman" w:eastAsia="Times New Roman" w:hAnsi="Times New Roman" w:cs="Times New Roman"/>
          <w:color w:val="1E2120"/>
          <w:sz w:val="27"/>
          <w:szCs w:val="27"/>
          <w:lang w:eastAsia="ru-RU"/>
        </w:rPr>
        <w:br/>
        <w:t xml:space="preserve">1.2. Данная должностная инструкция социального педагога школы по </w:t>
      </w:r>
      <w:proofErr w:type="spellStart"/>
      <w:r w:rsidRPr="000173F7">
        <w:rPr>
          <w:rFonts w:ascii="Times New Roman" w:eastAsia="Times New Roman" w:hAnsi="Times New Roman" w:cs="Times New Roman"/>
          <w:color w:val="1E2120"/>
          <w:sz w:val="27"/>
          <w:szCs w:val="27"/>
          <w:lang w:eastAsia="ru-RU"/>
        </w:rPr>
        <w:t>профстандарту</w:t>
      </w:r>
      <w:proofErr w:type="spellEnd"/>
      <w:r w:rsidRPr="000173F7">
        <w:rPr>
          <w:rFonts w:ascii="Times New Roman" w:eastAsia="Times New Roman" w:hAnsi="Times New Roman" w:cs="Times New Roman"/>
          <w:color w:val="1E2120"/>
          <w:sz w:val="27"/>
          <w:szCs w:val="27"/>
          <w:lang w:eastAsia="ru-RU"/>
        </w:rPr>
        <w:t xml:space="preserve"> и ФГОС устанавливает функциональные обязанности, права и ответственность сотрудника, занимающего в образовательном учреждении должность социального педагога.</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1.3. Социальный педагог принимается на работу и освобождается от должности директором в соответствии с требованиями Трудового Кодекса Российской Федерации.</w:t>
      </w:r>
      <w:r w:rsidRPr="000173F7">
        <w:rPr>
          <w:rFonts w:ascii="Times New Roman" w:eastAsia="Times New Roman" w:hAnsi="Times New Roman" w:cs="Times New Roman"/>
          <w:color w:val="1E2120"/>
          <w:sz w:val="27"/>
          <w:szCs w:val="27"/>
          <w:lang w:eastAsia="ru-RU"/>
        </w:rPr>
        <w:br/>
        <w:t>1.4. </w:t>
      </w:r>
      <w:ins w:id="0" w:author="Unknown">
        <w:r w:rsidRPr="000173F7">
          <w:rPr>
            <w:rFonts w:ascii="Times New Roman" w:eastAsia="Times New Roman" w:hAnsi="Times New Roman" w:cs="Times New Roman"/>
            <w:color w:val="1E2120"/>
            <w:sz w:val="27"/>
            <w:szCs w:val="27"/>
            <w:u w:val="single"/>
            <w:bdr w:val="none" w:sz="0" w:space="0" w:color="auto" w:frame="1"/>
            <w:lang w:eastAsia="ru-RU"/>
          </w:rPr>
          <w:t>На должность социального педагога принимается лицо:</w:t>
        </w:r>
      </w:ins>
    </w:p>
    <w:p w:rsidR="000173F7" w:rsidRPr="000173F7" w:rsidRDefault="000173F7" w:rsidP="000173F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w:t>
      </w:r>
      <w:r w:rsidRPr="000173F7">
        <w:rPr>
          <w:rFonts w:ascii="Times New Roman" w:eastAsia="Times New Roman" w:hAnsi="Times New Roman" w:cs="Times New Roman"/>
          <w:color w:val="1E2120"/>
          <w:sz w:val="27"/>
          <w:szCs w:val="27"/>
          <w:lang w:eastAsia="ru-RU"/>
        </w:rPr>
        <w:lastRenderedPageBreak/>
        <w:t>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общеобразовательной организации, в том числе с получением его после трудоустройства;</w:t>
      </w:r>
    </w:p>
    <w:p w:rsidR="000173F7" w:rsidRPr="000173F7" w:rsidRDefault="000173F7" w:rsidP="000173F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0173F7" w:rsidRPr="000173F7" w:rsidRDefault="000173F7" w:rsidP="000173F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0173F7">
        <w:rPr>
          <w:rFonts w:ascii="Times New Roman" w:eastAsia="Times New Roman" w:hAnsi="Times New Roman" w:cs="Times New Roman"/>
          <w:color w:val="1E2120"/>
          <w:sz w:val="27"/>
          <w:szCs w:val="27"/>
          <w:lang w:eastAsia="ru-RU"/>
        </w:rPr>
        <w:br/>
        <w:t>1.6. </w:t>
      </w:r>
      <w:ins w:id="1" w:author="Unknown">
        <w:r w:rsidRPr="000173F7">
          <w:rPr>
            <w:rFonts w:ascii="Times New Roman" w:eastAsia="Times New Roman" w:hAnsi="Times New Roman" w:cs="Times New Roman"/>
            <w:color w:val="1E2120"/>
            <w:sz w:val="27"/>
            <w:szCs w:val="27"/>
            <w:u w:val="single"/>
            <w:bdr w:val="none" w:sz="0" w:space="0" w:color="auto" w:frame="1"/>
            <w:lang w:eastAsia="ru-RU"/>
          </w:rPr>
          <w:t>Другие необходимые характеристики:</w:t>
        </w:r>
      </w:ins>
    </w:p>
    <w:p w:rsidR="000173F7" w:rsidRPr="000173F7" w:rsidRDefault="000173F7" w:rsidP="000173F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дополнительное профессиональное образование – программы повышения квалификации по направлению профессиональной деятельности (не реже чем один раз в три года).</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1.7. Социальный педагог непосредственно подчиняется заместителю директора по воспитательной работе.</w:t>
      </w:r>
      <w:r w:rsidRPr="000173F7">
        <w:rPr>
          <w:rFonts w:ascii="Times New Roman" w:eastAsia="Times New Roman" w:hAnsi="Times New Roman" w:cs="Times New Roman"/>
          <w:color w:val="1E2120"/>
          <w:sz w:val="27"/>
          <w:szCs w:val="27"/>
          <w:lang w:eastAsia="ru-RU"/>
        </w:rPr>
        <w:br/>
        <w:t xml:space="preserve">1.8. В своей работе социальный педагог руководствуется должностной инструкцией по </w:t>
      </w:r>
      <w:proofErr w:type="spellStart"/>
      <w:r w:rsidRPr="000173F7">
        <w:rPr>
          <w:rFonts w:ascii="Times New Roman" w:eastAsia="Times New Roman" w:hAnsi="Times New Roman" w:cs="Times New Roman"/>
          <w:color w:val="1E2120"/>
          <w:sz w:val="27"/>
          <w:szCs w:val="27"/>
          <w:lang w:eastAsia="ru-RU"/>
        </w:rPr>
        <w:t>профстандарту</w:t>
      </w:r>
      <w:proofErr w:type="spellEnd"/>
      <w:r w:rsidRPr="000173F7">
        <w:rPr>
          <w:rFonts w:ascii="Times New Roman" w:eastAsia="Times New Roman" w:hAnsi="Times New Roman" w:cs="Times New Roman"/>
          <w:color w:val="1E2120"/>
          <w:sz w:val="27"/>
          <w:szCs w:val="27"/>
          <w:lang w:eastAsia="ru-RU"/>
        </w:rPr>
        <w:t xml:space="preserve"> и ФГОС, Конституцией и законодательством Российской Федерации об образовании, руководящими документам вышестоящих органов по вопросам дополнительного образования и воспитания обучающихся, а также:</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Федеральными государственными образовательными стандартами начального, основного и среднего общего образования (ФГОС НОО, ФГОС ООО и СОО);</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Федеральными основными общеобразовательными программами (ФООП);</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Федеральным законом «Об основных гарантиях прав ребенка в Российской Федерации» от 24.07.98г № 124-ФЗ, Семейным кодексом Российской Федерации, Конвенцией ООН о правах ребенка;</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административным, трудовым законодательством РФ;</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0173F7" w:rsidRPr="004A5EBC" w:rsidRDefault="004A5EBC"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0173F7" w:rsidRPr="004A5EBC">
          <w:rPr>
            <w:rFonts w:ascii="Times New Roman" w:eastAsia="Times New Roman" w:hAnsi="Times New Roman" w:cs="Times New Roman"/>
            <w:sz w:val="27"/>
            <w:szCs w:val="27"/>
            <w:u w:val="single"/>
            <w:bdr w:val="none" w:sz="0" w:space="0" w:color="auto" w:frame="1"/>
            <w:lang w:eastAsia="ru-RU"/>
          </w:rPr>
          <w:t>инструкцией по охране труда для социального педагога</w:t>
        </w:r>
      </w:hyperlink>
    </w:p>
    <w:p w:rsidR="000173F7" w:rsidRPr="000173F7" w:rsidRDefault="000173F7" w:rsidP="000173F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трудовым договором и должностной инструкцией социального педагога.</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1.9. </w:t>
      </w:r>
      <w:ins w:id="2" w:author="Unknown">
        <w:r w:rsidRPr="000173F7">
          <w:rPr>
            <w:rFonts w:ascii="Times New Roman" w:eastAsia="Times New Roman" w:hAnsi="Times New Roman" w:cs="Times New Roman"/>
            <w:color w:val="1E2120"/>
            <w:sz w:val="27"/>
            <w:szCs w:val="27"/>
            <w:u w:val="single"/>
            <w:bdr w:val="none" w:sz="0" w:space="0" w:color="auto" w:frame="1"/>
            <w:lang w:eastAsia="ru-RU"/>
          </w:rPr>
          <w:t>Социальный педагог школы должен знать:</w:t>
        </w:r>
      </w:ins>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нормативные правовые акты в области защиты прав ребенка, включая международные;</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нормативные правовые акты Российской федерации в области образования, воспитания, социальной работы с детьми и молодежью;</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методы социально-педагогической диагностики, изучения ситуаций жизнедеятельности обучающихся, выявления их потребностей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подходы, </w:t>
      </w:r>
      <w:proofErr w:type="gramStart"/>
      <w:r w:rsidRPr="000173F7">
        <w:rPr>
          <w:rFonts w:ascii="Times New Roman" w:eastAsia="Times New Roman" w:hAnsi="Times New Roman" w:cs="Times New Roman"/>
          <w:color w:val="1E2120"/>
          <w:sz w:val="27"/>
          <w:szCs w:val="27"/>
          <w:lang w:eastAsia="ru-RU"/>
        </w:rPr>
        <w:t>формы и методы социально-педагогической поддержки</w:t>
      </w:r>
      <w:proofErr w:type="gramEnd"/>
      <w:r w:rsidRPr="000173F7">
        <w:rPr>
          <w:rFonts w:ascii="Times New Roman" w:eastAsia="Times New Roman" w:hAnsi="Times New Roman" w:cs="Times New Roman"/>
          <w:color w:val="1E2120"/>
          <w:sz w:val="27"/>
          <w:szCs w:val="27"/>
          <w:lang w:eastAsia="ru-RU"/>
        </w:rPr>
        <w:t xml:space="preserve"> учащихся в процессе образования;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способы обеспечения реализации и защиты </w:t>
      </w:r>
      <w:proofErr w:type="gramStart"/>
      <w:r w:rsidRPr="000173F7">
        <w:rPr>
          <w:rFonts w:ascii="Times New Roman" w:eastAsia="Times New Roman" w:hAnsi="Times New Roman" w:cs="Times New Roman"/>
          <w:color w:val="1E2120"/>
          <w:sz w:val="27"/>
          <w:szCs w:val="27"/>
          <w:lang w:eastAsia="ru-RU"/>
        </w:rPr>
        <w:t>прав</w:t>
      </w:r>
      <w:proofErr w:type="gramEnd"/>
      <w:r w:rsidRPr="000173F7">
        <w:rPr>
          <w:rFonts w:ascii="Times New Roman" w:eastAsia="Times New Roman" w:hAnsi="Times New Roman" w:cs="Times New Roman"/>
          <w:color w:val="1E2120"/>
          <w:sz w:val="27"/>
          <w:szCs w:val="27"/>
          <w:lang w:eastAsia="ru-RU"/>
        </w:rPr>
        <w:t xml:space="preserve"> обучающихся в процессе образования;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особенности формирования социальной компетентности у учащихся разного возраста;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основы социально-педагогической деятельности по социальной адаптации обучающихся, помощи им в освоении социальных ролей;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основы проектирования программ социально-педагогического сопровождения детей в процессе социализации;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подходы к планированию мероприятий по организации свободного времени обучающихся;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способы планирования социально и личностно значимой деятельности обучающихся с целью расширения их социокультурного опыта;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социально-педагогической поддержки детей и молодежи в трудной жизненной ситуации;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основные направления профилактики социальных девиаций среди обучающихся;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профилактической работы с детьми и семьями группы социального риска;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социально-педагогические условия обеспечения социальной реабилитации школьников, имевших проявления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способы обеспечения досуговой занятости детей;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теория и методика социально-педагогической работы с детьми по месту жительства;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нормативные правовые акты, определяющие меры ответственности педагогических работников за жизнь и здоровье обучающихся;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требования охраны труда, жизни и здоровья учащихся; санитарно-гигиенические требования к организации работы с детьми;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proofErr w:type="gramStart"/>
      <w:r w:rsidRPr="000173F7">
        <w:rPr>
          <w:rFonts w:ascii="Times New Roman" w:eastAsia="Times New Roman" w:hAnsi="Times New Roman" w:cs="Times New Roman"/>
          <w:color w:val="1E2120"/>
          <w:sz w:val="27"/>
          <w:szCs w:val="27"/>
          <w:lang w:eastAsia="ru-RU"/>
        </w:rPr>
        <w:t>права и свободы</w:t>
      </w:r>
      <w:proofErr w:type="gramEnd"/>
      <w:r w:rsidRPr="000173F7">
        <w:rPr>
          <w:rFonts w:ascii="Times New Roman" w:eastAsia="Times New Roman" w:hAnsi="Times New Roman" w:cs="Times New Roman"/>
          <w:color w:val="1E2120"/>
          <w:sz w:val="27"/>
          <w:szCs w:val="27"/>
          <w:lang w:eastAsia="ru-RU"/>
        </w:rPr>
        <w:t xml:space="preserve"> учащихся в области образования;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консультирования педагогов, родителей (законных представителей) и обучающихся по вопросам реализации прав детей;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механизмы реализации социально-педагогической поддержки учащихся в освоении образовательных программ;</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особенности формирования социальной компетентности обучающихся разного возраста;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основные направления и виды деятельности школьников, обеспечивающие расширение у них актуального социокультурного опыта;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организации социально и личностно значимой деятельности школьников разного возраста;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методы формирования воспитывающей атмосферы в общеобразовательном учреждении, обеспечения позитивного общения детей;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технологии педагогической поддержки обучающихся в проектировании индивидуального маршрута, ситуациях самоопределения;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технологии социально-педагогической поддержки детей в трудной жизненной ситуации и социально опасном положении;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профилактики социальных девиаций, работы с детьми и семьями группы социального риска;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особенности детей, проявляющих </w:t>
      </w:r>
      <w:proofErr w:type="spellStart"/>
      <w:r w:rsidRPr="000173F7">
        <w:rPr>
          <w:rFonts w:ascii="Times New Roman" w:eastAsia="Times New Roman" w:hAnsi="Times New Roman" w:cs="Times New Roman"/>
          <w:color w:val="1E2120"/>
          <w:sz w:val="27"/>
          <w:szCs w:val="27"/>
          <w:lang w:eastAsia="ru-RU"/>
        </w:rPr>
        <w:t>девиантное</w:t>
      </w:r>
      <w:proofErr w:type="spellEnd"/>
      <w:r w:rsidRPr="000173F7">
        <w:rPr>
          <w:rFonts w:ascii="Times New Roman" w:eastAsia="Times New Roman" w:hAnsi="Times New Roman" w:cs="Times New Roman"/>
          <w:color w:val="1E2120"/>
          <w:sz w:val="27"/>
          <w:szCs w:val="27"/>
          <w:lang w:eastAsia="ru-RU"/>
        </w:rPr>
        <w:t xml:space="preserve"> поведение, имеющих различные формы зависимостей;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педагогические технологии социальной реабилитации школьников, имевших проявления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работы с детьми по месту жительства;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механизмы обеспечения досуговой занятости обучающихся, проведения культурно-просветительских мероприятий;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социально-педагогический потенциал различных институтов социализации, методы его изучения и условия эффективной реализации;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социального партнерства институтов социализации в целях позитивной социализации детей;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источники актуальной информации в области социально-педагогической поддержки школьников в процессе социализации;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подходы к методическому обеспечению программ социально-педагогической поддержки обучающихся в процессе социализации;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особенности современной семьи, семейного воспитания, работы с родителями, их консультирования;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социально-педагогические средства поддержки школьников в построении социальных отношений, социальной адаптации;</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нормативно-правовые акты в области трудоустройства, патроната, обеспечения жильем, пособиями, оформления сберегательных вкладов, использования ценных бумаг детей из числа сирот и оставшихся без попечения родителей;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механизмы программно-методического обеспечения социального партнерства институтов социализации по вопросам социально-педагогической поддержки учащихся;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подходы к программно-методическому обеспечению социально-педагогической работы с детьми по месту жительства;</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средства профилактики социальных рисков,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методику социальной реабилитации школьников;</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основы образовательного менеджмента, управления воспитательным процессом, организационной культуры;</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формы и методы контроля реализации программ и мероприятий по социально-педагогической поддержке учеников школы;</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методы диагностики и анализа результатов реализации программ и мероприятий по социально-педагогической поддержке детей;</w:t>
      </w:r>
    </w:p>
    <w:p w:rsidR="000173F7" w:rsidRPr="000173F7" w:rsidRDefault="000173F7" w:rsidP="000173F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Правила внутреннего трудового распорядка, режим работы общеобразовательной организации, правила по охране труда и пожарной безопасности.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1.10. </w:t>
      </w:r>
      <w:ins w:id="3" w:author="Unknown">
        <w:r w:rsidRPr="000173F7">
          <w:rPr>
            <w:rFonts w:ascii="Times New Roman" w:eastAsia="Times New Roman" w:hAnsi="Times New Roman" w:cs="Times New Roman"/>
            <w:color w:val="1E2120"/>
            <w:sz w:val="27"/>
            <w:szCs w:val="27"/>
            <w:u w:val="single"/>
            <w:bdr w:val="none" w:sz="0" w:space="0" w:color="auto" w:frame="1"/>
            <w:lang w:eastAsia="ru-RU"/>
          </w:rPr>
          <w:t>Социальный педагог должен уметь:</w:t>
        </w:r>
      </w:ins>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осуществлять отбор социально-педагогических методов изучения ситуаций жизнедеятельности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применять социально-педагогические методы изучения ситуаций жизнедеятельности учащихся для выявления их потребностей;</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определять необходимый перечень мер по социально-педагогической поддержке детей в процессе образования;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определять необходимый перечень мер по реализации и защите </w:t>
      </w:r>
      <w:proofErr w:type="gramStart"/>
      <w:r w:rsidRPr="000173F7">
        <w:rPr>
          <w:rFonts w:ascii="Times New Roman" w:eastAsia="Times New Roman" w:hAnsi="Times New Roman" w:cs="Times New Roman"/>
          <w:color w:val="1E2120"/>
          <w:sz w:val="27"/>
          <w:szCs w:val="27"/>
          <w:lang w:eastAsia="ru-RU"/>
        </w:rPr>
        <w:t>прав</w:t>
      </w:r>
      <w:proofErr w:type="gramEnd"/>
      <w:r w:rsidRPr="000173F7">
        <w:rPr>
          <w:rFonts w:ascii="Times New Roman" w:eastAsia="Times New Roman" w:hAnsi="Times New Roman" w:cs="Times New Roman"/>
          <w:color w:val="1E2120"/>
          <w:sz w:val="27"/>
          <w:szCs w:val="27"/>
          <w:lang w:eastAsia="ru-RU"/>
        </w:rPr>
        <w:t xml:space="preserve"> обучающихся в процессе образования;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разрабатывать программы формирования у детей социальной компетентности;</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разрабатывать мероприятия по социальной адаптации школьников к новой жизненной ситуации;</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проектировать и организовывать социально и личностно значимую деятельность учащихся с целью формирования и расширения у них социокультурного опыта;</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планировать и проводить работу с учениками, оказавшимися в трудной жизненной ситуации, с учетом специфики их социальных проблем;</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разрабатывать меры по социальной реабилитации школьников, имевших проявления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разрабатывать меры по обеспечению досуговой занятости детей в общеобразовательном учреждении и по месту жительства;</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проводить консультирование педагогов, родителей (законных представителей) и обучающихся по вопросам реализации </w:t>
      </w:r>
      <w:proofErr w:type="gramStart"/>
      <w:r w:rsidRPr="000173F7">
        <w:rPr>
          <w:rFonts w:ascii="Times New Roman" w:eastAsia="Times New Roman" w:hAnsi="Times New Roman" w:cs="Times New Roman"/>
          <w:color w:val="1E2120"/>
          <w:sz w:val="27"/>
          <w:szCs w:val="27"/>
          <w:lang w:eastAsia="ru-RU"/>
        </w:rPr>
        <w:t>прав</w:t>
      </w:r>
      <w:proofErr w:type="gramEnd"/>
      <w:r w:rsidRPr="000173F7">
        <w:rPr>
          <w:rFonts w:ascii="Times New Roman" w:eastAsia="Times New Roman" w:hAnsi="Times New Roman" w:cs="Times New Roman"/>
          <w:color w:val="1E2120"/>
          <w:sz w:val="27"/>
          <w:szCs w:val="27"/>
          <w:lang w:eastAsia="ru-RU"/>
        </w:rPr>
        <w:t xml:space="preserve"> обучающихся в процессе образования;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реализовывать меры по социально-педагогической поддержке обучающихся в освоении образовательных программ;</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проводить занятия и культурно-просветительские мероприятия по формированию у обучающихся социальной компетентности;</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оказывать консультативную помощь школьникам в принятии решений в ситуациях самоопределения;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планировать мероприятия и применять социально-педагогические технологии профилактики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 учащихся школы;</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организовывать индивидуальную профилактическую работу с обучающимися и семьями группы социального риска;</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координировать и согласовывать совместную деятельность с социальными институтами по обеспечению позитивной социализации обучающихся и их социально-педагогической поддержке;</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осуществлять поиск информационных ресурсов, методической литературы, инновационного опыта и их анализ;</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осуществлять отбор материалов, актуальных для реализуемых программ социально-педагогической поддержки детей;</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разрабатывать информационно-методические материалы для программ социально-педагогической поддержки учащихся, предназначенные для их участников - педагогов, родителей (законных представителей),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формировать информационно-методическую базу для консультирования родителей (законных представителей) по вопросам обеспечения позитивной социализации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оказывать школьникам организационно-педагогическую поддержку в построении социальных отношений, адаптации к новым жизненным ситуациям;</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реализовывать мероприятия по социально-педагогической поддержке обучающихся из числа сирот и оставшихся без попечения родителей;</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осуществлять организационно-методическое сопровождение мероприятий по профилактике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осуществлять организационно-методическое сопровождение программ и мероприятий по социальной реабилитации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проводить мероприятия по формированию безопасной информационной среды;</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реализовывать организационные меры и методическое сопровождение совместной деятельности социальных институтов по социально-педагогической поддержке разных категорий обучающихся;</w:t>
      </w:r>
    </w:p>
    <w:p w:rsidR="000173F7" w:rsidRPr="000173F7" w:rsidRDefault="000173F7" w:rsidP="000173F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осуществлять контроль и анализ результатов реализации программ и мероприятий по социально-педагогической поддержке детей.</w:t>
      </w:r>
    </w:p>
    <w:p w:rsidR="000173F7" w:rsidRPr="004A5EBC"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1.11. Социальный педагог должен быть ознакомлен с должностной инструкцией по </w:t>
      </w:r>
      <w:proofErr w:type="spellStart"/>
      <w:r w:rsidRPr="000173F7">
        <w:rPr>
          <w:rFonts w:ascii="Times New Roman" w:eastAsia="Times New Roman" w:hAnsi="Times New Roman" w:cs="Times New Roman"/>
          <w:color w:val="1E2120"/>
          <w:sz w:val="27"/>
          <w:szCs w:val="27"/>
          <w:lang w:eastAsia="ru-RU"/>
        </w:rPr>
        <w:t>профстандарту</w:t>
      </w:r>
      <w:proofErr w:type="spellEnd"/>
      <w:r w:rsidRPr="000173F7">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0173F7">
        <w:rPr>
          <w:rFonts w:ascii="Times New Roman" w:eastAsia="Times New Roman" w:hAnsi="Times New Roman" w:cs="Times New Roman"/>
          <w:color w:val="1E2120"/>
          <w:sz w:val="27"/>
          <w:szCs w:val="27"/>
          <w:lang w:eastAsia="ru-RU"/>
        </w:rPr>
        <w:br/>
        <w:t>1.12.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0173F7">
        <w:rPr>
          <w:rFonts w:ascii="Times New Roman" w:eastAsia="Times New Roman" w:hAnsi="Times New Roman" w:cs="Times New Roman"/>
          <w:color w:val="1E2120"/>
          <w:sz w:val="27"/>
          <w:szCs w:val="27"/>
          <w:lang w:eastAsia="ru-RU"/>
        </w:rPr>
        <w:br/>
        <w:t>1.13. Социальному педагогу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2. Трудовые функции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inherit" w:eastAsia="Times New Roman" w:hAnsi="inherit" w:cs="Times New Roman"/>
          <w:i/>
          <w:iCs/>
          <w:color w:val="1E2120"/>
          <w:sz w:val="27"/>
          <w:szCs w:val="27"/>
          <w:bdr w:val="none" w:sz="0" w:space="0" w:color="auto" w:frame="1"/>
          <w:lang w:eastAsia="ru-RU"/>
        </w:rPr>
        <w:t>К основным трудовым функциям социального педагога относятся:</w:t>
      </w:r>
      <w:r w:rsidRPr="000173F7">
        <w:rPr>
          <w:rFonts w:ascii="Times New Roman" w:eastAsia="Times New Roman" w:hAnsi="Times New Roman" w:cs="Times New Roman"/>
          <w:color w:val="1E2120"/>
          <w:sz w:val="27"/>
          <w:szCs w:val="27"/>
          <w:lang w:eastAsia="ru-RU"/>
        </w:rPr>
        <w:br/>
        <w:t>2.1. Планирование мер по социально-педагогической поддержке обучающихся в процессе социализации.</w:t>
      </w:r>
      <w:r w:rsidRPr="000173F7">
        <w:rPr>
          <w:rFonts w:ascii="Times New Roman" w:eastAsia="Times New Roman" w:hAnsi="Times New Roman" w:cs="Times New Roman"/>
          <w:color w:val="1E2120"/>
          <w:sz w:val="27"/>
          <w:szCs w:val="27"/>
          <w:lang w:eastAsia="ru-RU"/>
        </w:rPr>
        <w:br/>
        <w:t>2.2. Организация социально-педагогической поддержки детей в процессе социализации.</w:t>
      </w:r>
      <w:r w:rsidRPr="000173F7">
        <w:rPr>
          <w:rFonts w:ascii="Times New Roman" w:eastAsia="Times New Roman" w:hAnsi="Times New Roman" w:cs="Times New Roman"/>
          <w:color w:val="1E2120"/>
          <w:sz w:val="27"/>
          <w:szCs w:val="27"/>
          <w:lang w:eastAsia="ru-RU"/>
        </w:rPr>
        <w:br/>
        <w:t>2.3. Организационно-методическое обеспечение социально-педагогической поддержки обучающихся.</w:t>
      </w:r>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3. Должностные обязанности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inherit" w:eastAsia="Times New Roman" w:hAnsi="inherit" w:cs="Times New Roman"/>
          <w:i/>
          <w:iCs/>
          <w:color w:val="1E2120"/>
          <w:sz w:val="27"/>
          <w:szCs w:val="27"/>
          <w:bdr w:val="none" w:sz="0" w:space="0" w:color="auto" w:frame="1"/>
          <w:lang w:eastAsia="ru-RU"/>
        </w:rPr>
        <w:t>Социальный педагог школы имеет следующие должностные обязанности:</w:t>
      </w:r>
      <w:r w:rsidRPr="000173F7">
        <w:rPr>
          <w:rFonts w:ascii="Times New Roman" w:eastAsia="Times New Roman" w:hAnsi="Times New Roman" w:cs="Times New Roman"/>
          <w:color w:val="1E2120"/>
          <w:sz w:val="27"/>
          <w:szCs w:val="27"/>
          <w:lang w:eastAsia="ru-RU"/>
        </w:rPr>
        <w:br/>
        <w:t>3.1. </w:t>
      </w:r>
      <w:ins w:id="4" w:author="Unknown">
        <w:r w:rsidRPr="000173F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планирования мер по социально-педагогической поддержке обучающихся в процессе социализации:</w:t>
        </w:r>
      </w:ins>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анализ ситуаций жизнедеятельности школьников;</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мер по социально-педагогической поддержке детей в процессе образования;</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проектирование программ формирования у учащихся социальной компетентности, социокультурного опыта;</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мер по социально-педагогическому сопровождению обучающихся в трудной жизненной ситуации;</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мер по профилактике социальных девиаций среди детей;</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планирование совместной деятельности с институтами социализации в целях обеспечения позитивной социализации обучающихся;</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комплекса мероприятий, направленных на воспитание, образование, развитие и социальную защиту личности в образовательном учреждении и по месту жительства учащихся;</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изучение психолого-медико-педагогические особенностей личности учащихся и ее микросреды, а также условий жизни;</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выявление интересов и потребностей, трудностей и проблем, конфликтных ситуаций, а также негативных отклонений в поведении учащихся и своевременное оказание им социальной помощи и необходимой поддержки.</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выполнение прогнозов тенденций изменения ситуации в обществе и в образовании с целью внесения предложений по корректировке стратегии развития общеобразовательного учреждения;</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планирования и организации мероприятий по повышению профессиональной подготовки классных руководителей и воспитателей групп продленного дня в вопросах социальной адаптации учащихся;</w:t>
      </w:r>
    </w:p>
    <w:p w:rsidR="000173F7" w:rsidRPr="000173F7" w:rsidRDefault="000173F7" w:rsidP="000173F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определение задач, форм и методов социально-педагогической работы с учащимися, а также способов решения личных и социальных проблем учащихся, применяя для этого современные образовательные технологии, включая информационные, а также цифровые образовательные ресурсы.</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3.2. </w:t>
      </w:r>
      <w:ins w:id="5" w:author="Unknown">
        <w:r w:rsidRPr="000173F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организации социально-педагогической поддержки обучающихся в процессе социализации:</w:t>
        </w:r>
      </w:ins>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организация социально-педагогической поддержки детей в процессе образования;</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реализация культурно-просветительских программ и мероприятий по формированию у учащихся социальной компетентности и позитивного социального опыта;</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организация социально-педагогической поддержки детей в трудной жизненной ситуации;</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профилактическая работа с детьми группы социального риска;</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организация социальной реабилитации школьников, имевших проявления </w:t>
      </w:r>
      <w:proofErr w:type="spellStart"/>
      <w:r w:rsidRPr="000173F7">
        <w:rPr>
          <w:rFonts w:ascii="Times New Roman" w:eastAsia="Times New Roman" w:hAnsi="Times New Roman" w:cs="Times New Roman"/>
          <w:color w:val="1E2120"/>
          <w:sz w:val="27"/>
          <w:szCs w:val="27"/>
          <w:lang w:eastAsia="ru-RU"/>
        </w:rPr>
        <w:t>девиантного</w:t>
      </w:r>
      <w:proofErr w:type="spellEnd"/>
      <w:r w:rsidRPr="000173F7">
        <w:rPr>
          <w:rFonts w:ascii="Times New Roman" w:eastAsia="Times New Roman" w:hAnsi="Times New Roman" w:cs="Times New Roman"/>
          <w:color w:val="1E2120"/>
          <w:sz w:val="27"/>
          <w:szCs w:val="27"/>
          <w:lang w:eastAsia="ru-RU"/>
        </w:rPr>
        <w:t xml:space="preserve"> поведения;</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обеспечение досуговой занятости учащихся школы;</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организация совместной деятельности с социальными институтами в целях позитивной социализации обучающихся;</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выступление в качестве посредника между личностью ребенка и общеобразовательным учреждением, семьей, социальной средой, специалистами различных социальных служб, ведомств и административных органов;</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проведение анализа личностных проблем школьников с целью оказания им своевременной социальной помощи и необходимой поддержки, а также перспективных возможностей общеобразовательного учреждения в области осуществления проектов адаптации учащихся в современной социальной среде;</w:t>
      </w:r>
    </w:p>
    <w:p w:rsidR="000173F7" w:rsidRPr="000173F7" w:rsidRDefault="000173F7" w:rsidP="000173F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координации совместной деятельности отдельных участников проектов и программ, направленных на социальную адаптацию учащихся, взаимодействия деятельности сотрудников общеобразовательного учреждения и привлекаемых представителей других организаций по вопросам социальной адаптации учащихся.</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3.3. </w:t>
      </w:r>
      <w:ins w:id="6" w:author="Unknown">
        <w:r w:rsidRPr="000173F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организационно-методического обеспечения социально-педагогической поддержки обучающихся:</w:t>
        </w:r>
      </w:ins>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нормативных документов, предназначенных для участников школьных проектов и программ, направленных на социальную адаптацию учащихся;</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отдельных фрагментов программы развития общеобразовательного учреждения и других стратегических документов;</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методических материалов для реализации программ и мероприятий по социально-педагогической поддержке обучающихся;</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разработка методических материалов для консультирования обучающихся по построению социальных отношений, адаптации к новым жизненным ситуациям;</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методического сопровождения деятельности педагогов по развитию у родителей (законных представителей) социально-педагогической компетентности;</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организационно-методическое сопровождение совместной деятельности с институтами социализации по социально-педагогической поддержке детей;</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организация и методическое обеспечение контроля результатов деятельности по социально-педагогической поддержке школьников;</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руководства деятельностью воспитателей групп продленного дня и классных руководителей по социальной адаптации учащихся, создания и установления гуманных, нравственно здоровых отношений в социальной среде;</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осуществление контроля реализации проектов и программ, направленных на социальную адаптацию учащихся, ресурсного обеспечения школьных проектов и программ, направленных на социальную адаптацию учащихся, выполнения принятых решений в области социальной адаптации, последующей социальной адаптации выпускников общеобразовательного учреждения;</w:t>
      </w:r>
    </w:p>
    <w:p w:rsidR="000173F7" w:rsidRPr="000173F7" w:rsidRDefault="000173F7" w:rsidP="000173F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проведение консультаций с родителями (законными представителями) учащихся, воспитателями групп продленного дня и классными руководителями по вопросам социальной адаптации учащихся, а также с лицами, привлеченными к сотрудничеству с общеобразовательным учреждением, по вопросам социальной адаптации учащихся.</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3.4. </w:t>
      </w:r>
      <w:ins w:id="7" w:author="Unknown">
        <w:r w:rsidRPr="000173F7">
          <w:rPr>
            <w:rFonts w:ascii="Times New Roman" w:eastAsia="Times New Roman" w:hAnsi="Times New Roman" w:cs="Times New Roman"/>
            <w:color w:val="1E2120"/>
            <w:sz w:val="27"/>
            <w:szCs w:val="27"/>
            <w:u w:val="single"/>
            <w:bdr w:val="none" w:sz="0" w:space="0" w:color="auto" w:frame="1"/>
            <w:lang w:eastAsia="ru-RU"/>
          </w:rPr>
          <w:t>Социальный педагог в соответствии с ФГОС осуществляет психолого-педагогическое сопровождение участников образовательных отношений:</w:t>
        </w:r>
      </w:ins>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формирование и развитие психолого-педагогической компетентности;</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поддержка и сопровождение детско-родительских отношений;</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формирование ценности здоровья и безопасного образа жизни;</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принятие мер по социальной защите и помощи, реализации прав и свобод каждого ребенка в школе;</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создание условий для последующего профессионального самоопределения;</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сопровождение проектирования обучающимися планов продолжения образования и будущего профессионального самоопределения;</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формирование коммуникативных навыков в разновозрастной среде и среде сверстников;</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поддержка детских объединений, ученического самоуправления;</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w:t>
      </w:r>
    </w:p>
    <w:p w:rsidR="000173F7" w:rsidRPr="000173F7" w:rsidRDefault="000173F7" w:rsidP="000173F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профилактика формирования у обучающихся </w:t>
      </w:r>
      <w:proofErr w:type="spellStart"/>
      <w:r w:rsidRPr="000173F7">
        <w:rPr>
          <w:rFonts w:ascii="Times New Roman" w:eastAsia="Times New Roman" w:hAnsi="Times New Roman" w:cs="Times New Roman"/>
          <w:color w:val="1E2120"/>
          <w:sz w:val="27"/>
          <w:szCs w:val="27"/>
          <w:lang w:eastAsia="ru-RU"/>
        </w:rPr>
        <w:t>девиантных</w:t>
      </w:r>
      <w:proofErr w:type="spellEnd"/>
      <w:r w:rsidRPr="000173F7">
        <w:rPr>
          <w:rFonts w:ascii="Times New Roman" w:eastAsia="Times New Roman" w:hAnsi="Times New Roman" w:cs="Times New Roman"/>
          <w:color w:val="1E2120"/>
          <w:sz w:val="27"/>
          <w:szCs w:val="27"/>
          <w:lang w:eastAsia="ru-RU"/>
        </w:rPr>
        <w:t xml:space="preserve"> форм поведения, агрессии и повышенной тревожности.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3.5. Социальный педагог организует и координирует совместную работу педагогов, родителей (законных представителей) обучающихся, специалистов социальных служб, семейных и молодежных служб занятости, благотворительных организаций и других лиц, направленную на оказание помощи детям, которые:</w:t>
      </w:r>
    </w:p>
    <w:p w:rsidR="000173F7" w:rsidRPr="000173F7" w:rsidRDefault="000173F7" w:rsidP="000173F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нуждаются в опеке и попечительстве;</w:t>
      </w:r>
    </w:p>
    <w:p w:rsidR="000173F7" w:rsidRPr="000173F7" w:rsidRDefault="000173F7" w:rsidP="000173F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имеют ограниченные возможности здоровья;</w:t>
      </w:r>
    </w:p>
    <w:p w:rsidR="000173F7" w:rsidRPr="000173F7" w:rsidRDefault="000173F7" w:rsidP="000173F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 xml:space="preserve">обладают </w:t>
      </w:r>
      <w:proofErr w:type="spellStart"/>
      <w:r w:rsidRPr="000173F7">
        <w:rPr>
          <w:rFonts w:ascii="Times New Roman" w:eastAsia="Times New Roman" w:hAnsi="Times New Roman" w:cs="Times New Roman"/>
          <w:color w:val="1E2120"/>
          <w:sz w:val="27"/>
          <w:szCs w:val="27"/>
          <w:lang w:eastAsia="ru-RU"/>
        </w:rPr>
        <w:t>девиантным</w:t>
      </w:r>
      <w:proofErr w:type="spellEnd"/>
      <w:r w:rsidRPr="000173F7">
        <w:rPr>
          <w:rFonts w:ascii="Times New Roman" w:eastAsia="Times New Roman" w:hAnsi="Times New Roman" w:cs="Times New Roman"/>
          <w:color w:val="1E2120"/>
          <w:sz w:val="27"/>
          <w:szCs w:val="27"/>
          <w:lang w:eastAsia="ru-RU"/>
        </w:rPr>
        <w:t xml:space="preserve"> поведением;</w:t>
      </w:r>
    </w:p>
    <w:p w:rsidR="000173F7" w:rsidRPr="000173F7" w:rsidRDefault="000173F7" w:rsidP="000173F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попали в неблагоприятные или экстремальные ситуации.</w:t>
      </w:r>
    </w:p>
    <w:p w:rsidR="000173F7" w:rsidRPr="004A5EBC"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3.6. Социальный педагог включает обучающихся в процессы понимания и преобразования внешней социальной среды для приобретения опыта социальной деятельности, реализации социальных проектов и программ.</w:t>
      </w:r>
      <w:r w:rsidRPr="000173F7">
        <w:rPr>
          <w:rFonts w:ascii="Times New Roman" w:eastAsia="Times New Roman" w:hAnsi="Times New Roman" w:cs="Times New Roman"/>
          <w:color w:val="1E2120"/>
          <w:sz w:val="27"/>
          <w:szCs w:val="27"/>
          <w:lang w:eastAsia="ru-RU"/>
        </w:rPr>
        <w:br/>
        <w:t>3.7. Согласно годовому плану работы принимает участие в педагогических и методических советах, совещаниях и семинарах, в родительских собраниях и других мероприятиях, установленных образовательной программой.</w:t>
      </w:r>
      <w:r w:rsidRPr="000173F7">
        <w:rPr>
          <w:rFonts w:ascii="Times New Roman" w:eastAsia="Times New Roman" w:hAnsi="Times New Roman" w:cs="Times New Roman"/>
          <w:color w:val="1E2120"/>
          <w:sz w:val="27"/>
          <w:szCs w:val="27"/>
          <w:lang w:eastAsia="ru-RU"/>
        </w:rPr>
        <w:br/>
        <w:t>3.8. Обеспечивает охрану жизни и здоровья обучающихся во время занятий и мероприятий с ними.</w:t>
      </w:r>
      <w:r w:rsidRPr="000173F7">
        <w:rPr>
          <w:rFonts w:ascii="Times New Roman" w:eastAsia="Times New Roman" w:hAnsi="Times New Roman" w:cs="Times New Roman"/>
          <w:color w:val="1E2120"/>
          <w:sz w:val="27"/>
          <w:szCs w:val="27"/>
          <w:lang w:eastAsia="ru-RU"/>
        </w:rPr>
        <w:br/>
        <w:t>3.9.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0173F7">
        <w:rPr>
          <w:rFonts w:ascii="Times New Roman" w:eastAsia="Times New Roman" w:hAnsi="Times New Roman" w:cs="Times New Roman"/>
          <w:color w:val="1E2120"/>
          <w:sz w:val="27"/>
          <w:szCs w:val="27"/>
          <w:lang w:eastAsia="ru-RU"/>
        </w:rPr>
        <w:br/>
        <w:t>3.10.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w:t>
      </w:r>
      <w:r w:rsidRPr="000173F7">
        <w:rPr>
          <w:rFonts w:ascii="Times New Roman" w:eastAsia="Times New Roman" w:hAnsi="Times New Roman" w:cs="Times New Roman"/>
          <w:color w:val="1E2120"/>
          <w:sz w:val="27"/>
          <w:szCs w:val="27"/>
          <w:lang w:eastAsia="ru-RU"/>
        </w:rPr>
        <w:br/>
        <w:t xml:space="preserve">3.11. Социальный педагог соблюдает должностную инструкцию по </w:t>
      </w:r>
      <w:proofErr w:type="spellStart"/>
      <w:r w:rsidRPr="000173F7">
        <w:rPr>
          <w:rFonts w:ascii="Times New Roman" w:eastAsia="Times New Roman" w:hAnsi="Times New Roman" w:cs="Times New Roman"/>
          <w:color w:val="1E2120"/>
          <w:sz w:val="27"/>
          <w:szCs w:val="27"/>
          <w:lang w:eastAsia="ru-RU"/>
        </w:rPr>
        <w:t>профстандарту</w:t>
      </w:r>
      <w:proofErr w:type="spellEnd"/>
      <w:r w:rsidRPr="000173F7">
        <w:rPr>
          <w:rFonts w:ascii="Times New Roman" w:eastAsia="Times New Roman" w:hAnsi="Times New Roman" w:cs="Times New Roman"/>
          <w:color w:val="1E2120"/>
          <w:sz w:val="27"/>
          <w:szCs w:val="27"/>
          <w:lang w:eastAsia="ru-RU"/>
        </w:rPr>
        <w:t xml:space="preserve"> и ФГОС,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0173F7">
        <w:rPr>
          <w:rFonts w:ascii="Times New Roman" w:eastAsia="Times New Roman" w:hAnsi="Times New Roman" w:cs="Times New Roman"/>
          <w:color w:val="1E2120"/>
          <w:sz w:val="27"/>
          <w:szCs w:val="27"/>
          <w:lang w:eastAsia="ru-RU"/>
        </w:rPr>
        <w:br/>
        <w:t>3.12.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0173F7">
        <w:rPr>
          <w:rFonts w:ascii="Times New Roman" w:eastAsia="Times New Roman" w:hAnsi="Times New Roman" w:cs="Times New Roman"/>
          <w:color w:val="1E2120"/>
          <w:sz w:val="27"/>
          <w:szCs w:val="27"/>
          <w:lang w:eastAsia="ru-RU"/>
        </w:rPr>
        <w:br/>
        <w:t>3.13.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0173F7">
        <w:rPr>
          <w:rFonts w:ascii="Times New Roman" w:eastAsia="Times New Roman" w:hAnsi="Times New Roman" w:cs="Times New Roman"/>
          <w:color w:val="1E2120"/>
          <w:sz w:val="27"/>
          <w:szCs w:val="27"/>
          <w:lang w:eastAsia="ru-RU"/>
        </w:rPr>
        <w:br/>
        <w:t>3.14. Осуществляет контроль соблюдения Правил внутреннего распорядка обучающихся, включая соблюдение дисциплины и правил поведения в школе.</w:t>
      </w:r>
      <w:r w:rsidRPr="000173F7">
        <w:rPr>
          <w:rFonts w:ascii="Times New Roman" w:eastAsia="Times New Roman" w:hAnsi="Times New Roman" w:cs="Times New Roman"/>
          <w:color w:val="1E2120"/>
          <w:sz w:val="27"/>
          <w:szCs w:val="27"/>
          <w:lang w:eastAsia="ru-RU"/>
        </w:rPr>
        <w:br/>
        <w:t>3.15. Социальный педагог исполняет иные обязанности, предусмотренные Федеральным Законом «Об образовании в Российской Федерации».</w:t>
      </w:r>
      <w:r w:rsidRPr="000173F7">
        <w:rPr>
          <w:rFonts w:ascii="Times New Roman" w:eastAsia="Times New Roman" w:hAnsi="Times New Roman" w:cs="Times New Roman"/>
          <w:color w:val="1E2120"/>
          <w:sz w:val="27"/>
          <w:szCs w:val="27"/>
          <w:lang w:eastAsia="ru-RU"/>
        </w:rPr>
        <w:br/>
        <w:t>3.16. Осуществляет свою деятельность на высоком профессиональном уровне.</w:t>
      </w:r>
      <w:bookmarkStart w:id="8" w:name="_GoBack"/>
      <w:bookmarkEnd w:id="8"/>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4. Права</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u w:val="single"/>
          <w:bdr w:val="none" w:sz="0" w:space="0" w:color="auto" w:frame="1"/>
          <w:lang w:eastAsia="ru-RU"/>
        </w:rPr>
        <w:t>С</w:t>
      </w:r>
      <w:ins w:id="9" w:author="Unknown">
        <w:r w:rsidRPr="000173F7">
          <w:rPr>
            <w:rFonts w:ascii="Times New Roman" w:eastAsia="Times New Roman" w:hAnsi="Times New Roman" w:cs="Times New Roman"/>
            <w:color w:val="1E2120"/>
            <w:sz w:val="27"/>
            <w:szCs w:val="27"/>
            <w:u w:val="single"/>
            <w:bdr w:val="none" w:sz="0" w:space="0" w:color="auto" w:frame="1"/>
            <w:lang w:eastAsia="ru-RU"/>
          </w:rPr>
          <w:t>оциальный педагог имеет следующие права:</w:t>
        </w:r>
      </w:ins>
      <w:r w:rsidRPr="000173F7">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0173F7">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0173F7">
        <w:rPr>
          <w:rFonts w:ascii="Times New Roman" w:eastAsia="Times New Roman" w:hAnsi="Times New Roman" w:cs="Times New Roman"/>
          <w:color w:val="1E2120"/>
          <w:sz w:val="27"/>
          <w:szCs w:val="27"/>
          <w:lang w:eastAsia="ru-RU"/>
        </w:rPr>
        <w:br/>
        <w:t>4.3.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0173F7">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необходимые для своей профессиональной деятельности сведения.</w:t>
      </w:r>
      <w:r w:rsidRPr="000173F7">
        <w:rPr>
          <w:rFonts w:ascii="Times New Roman" w:eastAsia="Times New Roman" w:hAnsi="Times New Roman" w:cs="Times New Roman"/>
          <w:color w:val="1E2120"/>
          <w:sz w:val="27"/>
          <w:szCs w:val="27"/>
          <w:lang w:eastAsia="ru-RU"/>
        </w:rPr>
        <w:br/>
        <w:t>4.5. </w:t>
      </w:r>
      <w:ins w:id="10" w:author="Unknown">
        <w:r w:rsidRPr="000173F7">
          <w:rPr>
            <w:rFonts w:ascii="Times New Roman" w:eastAsia="Times New Roman" w:hAnsi="Times New Roman" w:cs="Times New Roman"/>
            <w:color w:val="1E2120"/>
            <w:sz w:val="27"/>
            <w:szCs w:val="27"/>
            <w:u w:val="single"/>
            <w:bdr w:val="none" w:sz="0" w:space="0" w:color="auto" w:frame="1"/>
            <w:lang w:eastAsia="ru-RU"/>
          </w:rPr>
          <w:t>Принимать участие:</w:t>
        </w:r>
      </w:ins>
    </w:p>
    <w:p w:rsidR="000173F7" w:rsidRPr="000173F7" w:rsidRDefault="000173F7" w:rsidP="000173F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 разработке социальной политики и стратегии развития общеобразовательной организации, в создании соответствующих стратегических документов;</w:t>
      </w:r>
    </w:p>
    <w:p w:rsidR="000173F7" w:rsidRPr="000173F7" w:rsidRDefault="000173F7" w:rsidP="000173F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 разработке управленческих решений, которые касаются вопросов социальной адаптации школьников;</w:t>
      </w:r>
    </w:p>
    <w:p w:rsidR="000173F7" w:rsidRPr="000173F7" w:rsidRDefault="000173F7" w:rsidP="000173F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в ведении переговоров с партнерами образовательной организации по проектам и программам, направленным на социальную адаптацию детей.</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4.6. Контролировать и оценивать ход и результаты проектов и программ, направленных на социальную адаптацию обучающихся, запрещать некоторые из них, способные привести к ухудшению здоровья учащихся, нарушению правил безопасности, не предусматривающих профилактики, компенсации и преодоления возможных негативных последствий.</w:t>
      </w:r>
      <w:r w:rsidRPr="000173F7">
        <w:rPr>
          <w:rFonts w:ascii="Times New Roman" w:eastAsia="Times New Roman" w:hAnsi="Times New Roman" w:cs="Times New Roman"/>
          <w:color w:val="1E2120"/>
          <w:sz w:val="27"/>
          <w:szCs w:val="27"/>
          <w:lang w:eastAsia="ru-RU"/>
        </w:rPr>
        <w:br/>
        <w:t>4.7.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0173F7">
        <w:rPr>
          <w:rFonts w:ascii="Times New Roman" w:eastAsia="Times New Roman" w:hAnsi="Times New Roman" w:cs="Times New Roman"/>
          <w:color w:val="1E2120"/>
          <w:sz w:val="27"/>
          <w:szCs w:val="27"/>
          <w:lang w:eastAsia="ru-RU"/>
        </w:rPr>
        <w:br/>
        <w:t>4.8. Знакомиться с жалобами и иными материалами, отражающими качество деятельности социального педагога школы, давать по ним правдивые пояснения.</w:t>
      </w:r>
      <w:r w:rsidRPr="000173F7">
        <w:rPr>
          <w:rFonts w:ascii="Times New Roman" w:eastAsia="Times New Roman" w:hAnsi="Times New Roman" w:cs="Times New Roman"/>
          <w:color w:val="1E2120"/>
          <w:sz w:val="27"/>
          <w:szCs w:val="27"/>
          <w:lang w:eastAsia="ru-RU"/>
        </w:rPr>
        <w:br/>
        <w:t>4.9. </w:t>
      </w:r>
      <w:ins w:id="11" w:author="Unknown">
        <w:r w:rsidRPr="000173F7">
          <w:rPr>
            <w:rFonts w:ascii="Times New Roman" w:eastAsia="Times New Roman" w:hAnsi="Times New Roman" w:cs="Times New Roman"/>
            <w:color w:val="1E2120"/>
            <w:sz w:val="27"/>
            <w:szCs w:val="27"/>
            <w:u w:val="single"/>
            <w:bdr w:val="none" w:sz="0" w:space="0" w:color="auto" w:frame="1"/>
            <w:lang w:eastAsia="ru-RU"/>
          </w:rPr>
          <w:t>В целях защиты своих прав социальный педагог самостоятельно или через своих представителей вправе:</w:t>
        </w:r>
      </w:ins>
    </w:p>
    <w:p w:rsidR="000173F7" w:rsidRPr="000173F7" w:rsidRDefault="000173F7" w:rsidP="000173F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0173F7" w:rsidRPr="000173F7" w:rsidRDefault="000173F7" w:rsidP="000173F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0173F7" w:rsidRPr="000173F7" w:rsidRDefault="000173F7" w:rsidP="000173F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4.10.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0173F7">
        <w:rPr>
          <w:rFonts w:ascii="Times New Roman" w:eastAsia="Times New Roman" w:hAnsi="Times New Roman" w:cs="Times New Roman"/>
          <w:color w:val="1E2120"/>
          <w:sz w:val="27"/>
          <w:szCs w:val="27"/>
          <w:lang w:eastAsia="ru-RU"/>
        </w:rPr>
        <w:br/>
        <w:t>4.11. На поощрения за добросовестное исполнение трудовых обязанностей, по результатам педагогической и организационной деятельности в соответствии с ТК РФ, Коллективным договором или Правилами внутреннего трудового распорядка, Уставом.</w:t>
      </w:r>
      <w:r w:rsidRPr="000173F7">
        <w:rPr>
          <w:rFonts w:ascii="Times New Roman" w:eastAsia="Times New Roman" w:hAnsi="Times New Roman" w:cs="Times New Roman"/>
          <w:color w:val="1E2120"/>
          <w:sz w:val="27"/>
          <w:szCs w:val="27"/>
          <w:lang w:eastAsia="ru-RU"/>
        </w:rPr>
        <w:br/>
        <w:t>4.12.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0173F7">
        <w:rPr>
          <w:rFonts w:ascii="Times New Roman" w:eastAsia="Times New Roman" w:hAnsi="Times New Roman" w:cs="Times New Roman"/>
          <w:color w:val="1E2120"/>
          <w:sz w:val="27"/>
          <w:szCs w:val="27"/>
          <w:lang w:eastAsia="ru-RU"/>
        </w:rPr>
        <w:br/>
        <w:t>4.13.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0173F7">
        <w:rPr>
          <w:rFonts w:ascii="Times New Roman" w:eastAsia="Times New Roman" w:hAnsi="Times New Roman" w:cs="Times New Roman"/>
          <w:color w:val="1E2120"/>
          <w:sz w:val="27"/>
          <w:szCs w:val="27"/>
          <w:lang w:eastAsia="ru-RU"/>
        </w:rPr>
        <w:br/>
        <w:t>4.14. Социальный педагог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5. Ответственность</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5.1. </w:t>
      </w:r>
      <w:ins w:id="12" w:author="Unknown">
        <w:r w:rsidRPr="000173F7">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социальный педагог несет ответственность:</w:t>
        </w:r>
      </w:ins>
    </w:p>
    <w:p w:rsidR="000173F7" w:rsidRPr="000173F7" w:rsidRDefault="000173F7" w:rsidP="000173F7">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за жизнь и здоровье обучающихся во время занятий и мероприятий с ними;</w:t>
      </w:r>
    </w:p>
    <w:p w:rsidR="000173F7" w:rsidRPr="000173F7" w:rsidRDefault="000173F7" w:rsidP="000173F7">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0173F7" w:rsidRPr="000173F7" w:rsidRDefault="000173F7" w:rsidP="000173F7">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0173F7" w:rsidRPr="000173F7" w:rsidRDefault="000173F7" w:rsidP="000173F7">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за отсутствие должного контроля соблюдения учащимися требований правил безопасного поведения при работе с ними.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5.2. За совершение дисциплинарного проступка, то есть неисполнение или ненадлежащее исполнение по вине социального педагога возложенных на него трудовых обязанностей, должностной инструкции,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0173F7">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социальный педагог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0173F7">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социальный педагог несет ответственность в пределах определенных административным законодательством Российской Федерации.</w:t>
      </w:r>
      <w:r w:rsidRPr="000173F7">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социальный педагог несёт материальную ответственность в порядке и в пределах, определенных трудовым и (или) гражданским законодательством Российской Федерации.</w:t>
      </w:r>
      <w:r w:rsidRPr="000173F7">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своей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6. Взаимоотношения. Связи по должности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6.1. Социальному педагогу устанавливается продолжительность рабочего времени 36 часов в неделю за ставку заработной платы.</w:t>
      </w:r>
      <w:r w:rsidRPr="000173F7">
        <w:rPr>
          <w:rFonts w:ascii="Times New Roman" w:eastAsia="Times New Roman" w:hAnsi="Times New Roman" w:cs="Times New Roman"/>
          <w:color w:val="1E2120"/>
          <w:sz w:val="27"/>
          <w:szCs w:val="27"/>
          <w:lang w:eastAsia="ru-RU"/>
        </w:rPr>
        <w:br/>
        <w:t>6.2. Во время каникул, не приходящихся на отпуск, социальный педагог привлекается администрацией школы к педагогической, методической или организационной деятельности в пределах времени, не превышающего нагрузки до начала каникул.</w:t>
      </w:r>
      <w:r w:rsidRPr="000173F7">
        <w:rPr>
          <w:rFonts w:ascii="Times New Roman" w:eastAsia="Times New Roman" w:hAnsi="Times New Roman" w:cs="Times New Roman"/>
          <w:color w:val="1E2120"/>
          <w:sz w:val="27"/>
          <w:szCs w:val="27"/>
          <w:lang w:eastAsia="ru-RU"/>
        </w:rPr>
        <w:br/>
        <w:t>6.3.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0173F7">
        <w:rPr>
          <w:rFonts w:ascii="Times New Roman" w:eastAsia="Times New Roman" w:hAnsi="Times New Roman" w:cs="Times New Roman"/>
          <w:color w:val="1E2120"/>
          <w:sz w:val="27"/>
          <w:szCs w:val="27"/>
          <w:lang w:eastAsia="ru-RU"/>
        </w:rPr>
        <w:br/>
        <w:t>6.4. Систематически обменивается информацией по вопросам, входящим в его компетенцию, с администрацией, классными руководителями, педагогами.</w:t>
      </w:r>
      <w:r w:rsidRPr="000173F7">
        <w:rPr>
          <w:rFonts w:ascii="Times New Roman" w:eastAsia="Times New Roman" w:hAnsi="Times New Roman" w:cs="Times New Roman"/>
          <w:color w:val="1E2120"/>
          <w:sz w:val="27"/>
          <w:szCs w:val="27"/>
          <w:lang w:eastAsia="ru-RU"/>
        </w:rPr>
        <w:br/>
        <w:t>6.5. В своей деятельности взаимодействует с классными руководителями, органами самоуправления, социальными службами, органами МВД, общественными организациями.</w:t>
      </w:r>
      <w:r w:rsidRPr="000173F7">
        <w:rPr>
          <w:rFonts w:ascii="Times New Roman" w:eastAsia="Times New Roman" w:hAnsi="Times New Roman" w:cs="Times New Roman"/>
          <w:color w:val="1E2120"/>
          <w:sz w:val="27"/>
          <w:szCs w:val="27"/>
          <w:lang w:eastAsia="ru-RU"/>
        </w:rPr>
        <w:br/>
        <w:t>6.6. Сообщает директору и его заместителям информацию, полученную на совещаниях, семинарах, конференциях непосредственно после ее получения.</w:t>
      </w:r>
      <w:r w:rsidRPr="000173F7">
        <w:rPr>
          <w:rFonts w:ascii="Times New Roman" w:eastAsia="Times New Roman" w:hAnsi="Times New Roman" w:cs="Times New Roman"/>
          <w:color w:val="1E2120"/>
          <w:sz w:val="27"/>
          <w:szCs w:val="27"/>
          <w:lang w:eastAsia="ru-RU"/>
        </w:rPr>
        <w:br/>
        <w:t>6.7. Информирует заместителя директора по АХЧ – о недостатках в обеспечении профессиональной деятельности, аварийных ситуациях в работе систем электроосвещения, отопления и водопровода.</w:t>
      </w:r>
      <w:r w:rsidRPr="000173F7">
        <w:rPr>
          <w:rFonts w:ascii="Times New Roman" w:eastAsia="Times New Roman" w:hAnsi="Times New Roman" w:cs="Times New Roman"/>
          <w:color w:val="1E2120"/>
          <w:sz w:val="27"/>
          <w:szCs w:val="27"/>
          <w:lang w:eastAsia="ru-RU"/>
        </w:rPr>
        <w:br/>
        <w:t>6.8. Информировать администрацию о возникших затруднениях в процессе осуществления проектов и программ, направленных на социальную адаптацию обучающихся.</w:t>
      </w:r>
    </w:p>
    <w:p w:rsidR="000173F7" w:rsidRPr="000173F7" w:rsidRDefault="000173F7" w:rsidP="000173F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173F7">
        <w:rPr>
          <w:rFonts w:ascii="Times New Roman" w:eastAsia="Times New Roman" w:hAnsi="Times New Roman" w:cs="Times New Roman"/>
          <w:b/>
          <w:bCs/>
          <w:color w:val="1E2120"/>
          <w:sz w:val="30"/>
          <w:szCs w:val="30"/>
          <w:lang w:eastAsia="ru-RU"/>
        </w:rPr>
        <w:t>7. Заключительные положения</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Times New Roman" w:eastAsia="Times New Roman" w:hAnsi="Times New Roman" w:cs="Times New Roman"/>
          <w:color w:val="1E2120"/>
          <w:sz w:val="27"/>
          <w:szCs w:val="27"/>
          <w:lang w:eastAsia="ru-RU"/>
        </w:rPr>
        <w:t>7.1. Ознакомление сотрудника с настоящей должностной инструкцией социального педагога осуществляется при приеме на работу (до подписания трудового договора).</w:t>
      </w:r>
      <w:r w:rsidRPr="000173F7">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0173F7">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r w:rsidRPr="000173F7">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воспитательной работе общеобразовательной организации.</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0173F7">
        <w:rPr>
          <w:rFonts w:ascii="Times New Roman" w:eastAsia="Times New Roman" w:hAnsi="Times New Roman" w:cs="Times New Roman"/>
          <w:color w:val="1E2120"/>
          <w:sz w:val="27"/>
          <w:szCs w:val="27"/>
          <w:lang w:eastAsia="ru-RU"/>
        </w:rPr>
        <w:t> ____________ /_____________________/</w:t>
      </w:r>
    </w:p>
    <w:p w:rsidR="000173F7" w:rsidRPr="000173F7" w:rsidRDefault="000173F7" w:rsidP="000173F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173F7">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0173F7">
        <w:rPr>
          <w:rFonts w:ascii="Times New Roman" w:eastAsia="Times New Roman" w:hAnsi="Times New Roman" w:cs="Times New Roman"/>
          <w:color w:val="1E2120"/>
          <w:sz w:val="27"/>
          <w:szCs w:val="27"/>
          <w:lang w:eastAsia="ru-RU"/>
        </w:rPr>
        <w:br/>
        <w:t>«___»__________202__г. ____________ /_____________________/</w:t>
      </w:r>
    </w:p>
    <w:p w:rsidR="00557A2B" w:rsidRDefault="00557A2B"/>
    <w:sectPr w:rsidR="00557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CD1"/>
    <w:multiLevelType w:val="multilevel"/>
    <w:tmpl w:val="C732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341643"/>
    <w:multiLevelType w:val="multilevel"/>
    <w:tmpl w:val="6028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DE32C7"/>
    <w:multiLevelType w:val="multilevel"/>
    <w:tmpl w:val="842E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865669"/>
    <w:multiLevelType w:val="multilevel"/>
    <w:tmpl w:val="919C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8C5E95"/>
    <w:multiLevelType w:val="multilevel"/>
    <w:tmpl w:val="67C0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417A17"/>
    <w:multiLevelType w:val="multilevel"/>
    <w:tmpl w:val="510E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282CD2"/>
    <w:multiLevelType w:val="multilevel"/>
    <w:tmpl w:val="65C6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A443C1"/>
    <w:multiLevelType w:val="multilevel"/>
    <w:tmpl w:val="F872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26200A"/>
    <w:multiLevelType w:val="multilevel"/>
    <w:tmpl w:val="D162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92C4E80"/>
    <w:multiLevelType w:val="multilevel"/>
    <w:tmpl w:val="8D66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DE4899"/>
    <w:multiLevelType w:val="multilevel"/>
    <w:tmpl w:val="AE96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A035083"/>
    <w:multiLevelType w:val="multilevel"/>
    <w:tmpl w:val="E59E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8EE2091"/>
    <w:multiLevelType w:val="multilevel"/>
    <w:tmpl w:val="0FA6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0"/>
  </w:num>
  <w:num w:numId="4">
    <w:abstractNumId w:val="5"/>
  </w:num>
  <w:num w:numId="5">
    <w:abstractNumId w:val="10"/>
  </w:num>
  <w:num w:numId="6">
    <w:abstractNumId w:val="12"/>
  </w:num>
  <w:num w:numId="7">
    <w:abstractNumId w:val="1"/>
  </w:num>
  <w:num w:numId="8">
    <w:abstractNumId w:val="3"/>
  </w:num>
  <w:num w:numId="9">
    <w:abstractNumId w:val="9"/>
  </w:num>
  <w:num w:numId="10">
    <w:abstractNumId w:val="6"/>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811"/>
    <w:rsid w:val="000173F7"/>
    <w:rsid w:val="00376811"/>
    <w:rsid w:val="004A5EBC"/>
    <w:rsid w:val="00557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32F42"/>
  <w15:chartTrackingRefBased/>
  <w15:docId w15:val="{A690E23F-001C-4502-A754-03A68AEA0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946429">
      <w:bodyDiv w:val="1"/>
      <w:marLeft w:val="0"/>
      <w:marRight w:val="0"/>
      <w:marTop w:val="0"/>
      <w:marBottom w:val="0"/>
      <w:divBdr>
        <w:top w:val="none" w:sz="0" w:space="0" w:color="auto"/>
        <w:left w:val="none" w:sz="0" w:space="0" w:color="auto"/>
        <w:bottom w:val="none" w:sz="0" w:space="0" w:color="auto"/>
        <w:right w:val="none" w:sz="0" w:space="0" w:color="auto"/>
      </w:divBdr>
      <w:divsChild>
        <w:div w:id="1443499466">
          <w:marLeft w:val="0"/>
          <w:marRight w:val="0"/>
          <w:marTop w:val="0"/>
          <w:marBottom w:val="0"/>
          <w:divBdr>
            <w:top w:val="none" w:sz="0" w:space="0" w:color="auto"/>
            <w:left w:val="none" w:sz="0" w:space="0" w:color="auto"/>
            <w:bottom w:val="none" w:sz="0" w:space="0" w:color="auto"/>
            <w:right w:val="none" w:sz="0" w:space="0" w:color="auto"/>
          </w:divBdr>
          <w:divsChild>
            <w:div w:id="756247245">
              <w:marLeft w:val="0"/>
              <w:marRight w:val="0"/>
              <w:marTop w:val="0"/>
              <w:marBottom w:val="0"/>
              <w:divBdr>
                <w:top w:val="none" w:sz="0" w:space="0" w:color="auto"/>
                <w:left w:val="none" w:sz="0" w:space="0" w:color="auto"/>
                <w:bottom w:val="none" w:sz="0" w:space="0" w:color="auto"/>
                <w:right w:val="none" w:sz="0" w:space="0" w:color="auto"/>
              </w:divBdr>
              <w:divsChild>
                <w:div w:id="2116706962">
                  <w:marLeft w:val="0"/>
                  <w:marRight w:val="0"/>
                  <w:marTop w:val="0"/>
                  <w:marBottom w:val="0"/>
                  <w:divBdr>
                    <w:top w:val="none" w:sz="0" w:space="0" w:color="auto"/>
                    <w:left w:val="none" w:sz="0" w:space="0" w:color="auto"/>
                    <w:bottom w:val="none" w:sz="0" w:space="0" w:color="auto"/>
                    <w:right w:val="none" w:sz="0" w:space="0" w:color="auto"/>
                  </w:divBdr>
                  <w:divsChild>
                    <w:div w:id="1337228767">
                      <w:marLeft w:val="0"/>
                      <w:marRight w:val="0"/>
                      <w:marTop w:val="0"/>
                      <w:marBottom w:val="0"/>
                      <w:divBdr>
                        <w:top w:val="none" w:sz="0" w:space="0" w:color="auto"/>
                        <w:left w:val="none" w:sz="0" w:space="0" w:color="auto"/>
                        <w:bottom w:val="none" w:sz="0" w:space="0" w:color="auto"/>
                        <w:right w:val="none" w:sz="0" w:space="0" w:color="auto"/>
                      </w:divBdr>
                      <w:divsChild>
                        <w:div w:id="1027370384">
                          <w:marLeft w:val="0"/>
                          <w:marRight w:val="0"/>
                          <w:marTop w:val="0"/>
                          <w:marBottom w:val="0"/>
                          <w:divBdr>
                            <w:top w:val="none" w:sz="0" w:space="0" w:color="auto"/>
                            <w:left w:val="none" w:sz="0" w:space="0" w:color="auto"/>
                            <w:bottom w:val="none" w:sz="0" w:space="0" w:color="auto"/>
                            <w:right w:val="none" w:sz="0" w:space="0" w:color="auto"/>
                          </w:divBdr>
                          <w:divsChild>
                            <w:div w:id="1055667652">
                              <w:marLeft w:val="0"/>
                              <w:marRight w:val="0"/>
                              <w:marTop w:val="0"/>
                              <w:marBottom w:val="0"/>
                              <w:divBdr>
                                <w:top w:val="none" w:sz="0" w:space="0" w:color="auto"/>
                                <w:left w:val="none" w:sz="0" w:space="0" w:color="auto"/>
                                <w:bottom w:val="none" w:sz="0" w:space="0" w:color="auto"/>
                                <w:right w:val="none" w:sz="0" w:space="0" w:color="auto"/>
                              </w:divBdr>
                              <w:divsChild>
                                <w:div w:id="306083716">
                                  <w:marLeft w:val="0"/>
                                  <w:marRight w:val="0"/>
                                  <w:marTop w:val="0"/>
                                  <w:marBottom w:val="0"/>
                                  <w:divBdr>
                                    <w:top w:val="none" w:sz="0" w:space="0" w:color="auto"/>
                                    <w:left w:val="none" w:sz="0" w:space="0" w:color="auto"/>
                                    <w:bottom w:val="none" w:sz="0" w:space="0" w:color="auto"/>
                                    <w:right w:val="none" w:sz="0" w:space="0" w:color="auto"/>
                                  </w:divBdr>
                                  <w:divsChild>
                                    <w:div w:id="1292402013">
                                      <w:marLeft w:val="0"/>
                                      <w:marRight w:val="0"/>
                                      <w:marTop w:val="0"/>
                                      <w:marBottom w:val="0"/>
                                      <w:divBdr>
                                        <w:top w:val="none" w:sz="0" w:space="0" w:color="auto"/>
                                        <w:left w:val="none" w:sz="0" w:space="0" w:color="auto"/>
                                        <w:bottom w:val="none" w:sz="0" w:space="0" w:color="auto"/>
                                        <w:right w:val="none" w:sz="0" w:space="0" w:color="auto"/>
                                      </w:divBdr>
                                      <w:divsChild>
                                        <w:div w:id="1571036160">
                                          <w:marLeft w:val="0"/>
                                          <w:marRight w:val="0"/>
                                          <w:marTop w:val="0"/>
                                          <w:marBottom w:val="0"/>
                                          <w:divBdr>
                                            <w:top w:val="none" w:sz="0" w:space="0" w:color="auto"/>
                                            <w:left w:val="none" w:sz="0" w:space="0" w:color="auto"/>
                                            <w:bottom w:val="none" w:sz="0" w:space="0" w:color="auto"/>
                                            <w:right w:val="none" w:sz="0" w:space="0" w:color="auto"/>
                                          </w:divBdr>
                                        </w:div>
                                        <w:div w:id="10736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875314">
          <w:marLeft w:val="0"/>
          <w:marRight w:val="0"/>
          <w:marTop w:val="0"/>
          <w:marBottom w:val="0"/>
          <w:divBdr>
            <w:top w:val="none" w:sz="0" w:space="0" w:color="auto"/>
            <w:left w:val="none" w:sz="0" w:space="0" w:color="auto"/>
            <w:bottom w:val="none" w:sz="0" w:space="0" w:color="auto"/>
            <w:right w:val="none" w:sz="0" w:space="0" w:color="auto"/>
          </w:divBdr>
          <w:divsChild>
            <w:div w:id="320744318">
              <w:marLeft w:val="0"/>
              <w:marRight w:val="0"/>
              <w:marTop w:val="0"/>
              <w:marBottom w:val="0"/>
              <w:divBdr>
                <w:top w:val="none" w:sz="0" w:space="0" w:color="auto"/>
                <w:left w:val="none" w:sz="0" w:space="0" w:color="auto"/>
                <w:bottom w:val="none" w:sz="0" w:space="0" w:color="auto"/>
                <w:right w:val="none" w:sz="0" w:space="0" w:color="auto"/>
              </w:divBdr>
              <w:divsChild>
                <w:div w:id="905451757">
                  <w:marLeft w:val="0"/>
                  <w:marRight w:val="0"/>
                  <w:marTop w:val="0"/>
                  <w:marBottom w:val="0"/>
                  <w:divBdr>
                    <w:top w:val="none" w:sz="0" w:space="0" w:color="auto"/>
                    <w:left w:val="none" w:sz="0" w:space="0" w:color="auto"/>
                    <w:bottom w:val="none" w:sz="0" w:space="0" w:color="auto"/>
                    <w:right w:val="none" w:sz="0" w:space="0" w:color="auto"/>
                  </w:divBdr>
                  <w:divsChild>
                    <w:div w:id="196630035">
                      <w:marLeft w:val="0"/>
                      <w:marRight w:val="0"/>
                      <w:marTop w:val="0"/>
                      <w:marBottom w:val="0"/>
                      <w:divBdr>
                        <w:top w:val="none" w:sz="0" w:space="0" w:color="auto"/>
                        <w:left w:val="none" w:sz="0" w:space="0" w:color="auto"/>
                        <w:bottom w:val="none" w:sz="0" w:space="0" w:color="auto"/>
                        <w:right w:val="none" w:sz="0" w:space="0" w:color="auto"/>
                      </w:divBdr>
                    </w:div>
                  </w:divsChild>
                </w:div>
                <w:div w:id="1830172282">
                  <w:marLeft w:val="0"/>
                  <w:marRight w:val="0"/>
                  <w:marTop w:val="0"/>
                  <w:marBottom w:val="0"/>
                  <w:divBdr>
                    <w:top w:val="none" w:sz="0" w:space="0" w:color="auto"/>
                    <w:left w:val="none" w:sz="0" w:space="0" w:color="auto"/>
                    <w:bottom w:val="none" w:sz="0" w:space="0" w:color="auto"/>
                    <w:right w:val="none" w:sz="0" w:space="0" w:color="auto"/>
                  </w:divBdr>
                  <w:divsChild>
                    <w:div w:id="971011740">
                      <w:marLeft w:val="0"/>
                      <w:marRight w:val="0"/>
                      <w:marTop w:val="0"/>
                      <w:marBottom w:val="0"/>
                      <w:divBdr>
                        <w:top w:val="none" w:sz="0" w:space="0" w:color="auto"/>
                        <w:left w:val="none" w:sz="0" w:space="0" w:color="auto"/>
                        <w:bottom w:val="none" w:sz="0" w:space="0" w:color="auto"/>
                        <w:right w:val="none" w:sz="0" w:space="0" w:color="auto"/>
                      </w:divBdr>
                    </w:div>
                  </w:divsChild>
                </w:div>
                <w:div w:id="218133310">
                  <w:marLeft w:val="0"/>
                  <w:marRight w:val="0"/>
                  <w:marTop w:val="0"/>
                  <w:marBottom w:val="0"/>
                  <w:divBdr>
                    <w:top w:val="none" w:sz="0" w:space="0" w:color="auto"/>
                    <w:left w:val="none" w:sz="0" w:space="0" w:color="auto"/>
                    <w:bottom w:val="none" w:sz="0" w:space="0" w:color="auto"/>
                    <w:right w:val="none" w:sz="0" w:space="0" w:color="auto"/>
                  </w:divBdr>
                  <w:divsChild>
                    <w:div w:id="30933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6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4834</Words>
  <Characters>27555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2025-03-03T06:37:00Z</dcterms:created>
  <dcterms:modified xsi:type="dcterms:W3CDTF">2025-03-07T05:45:00Z</dcterms:modified>
</cp:coreProperties>
</file>